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AACA6" w14:textId="77777777" w:rsidR="0081183D" w:rsidRPr="009B3AE1" w:rsidRDefault="007549AB" w:rsidP="0081183D">
      <w:pPr>
        <w:spacing w:after="360"/>
        <w:ind w:right="284"/>
        <w:jc w:val="center"/>
        <w:rPr>
          <w:rFonts w:ascii="Arial" w:hAnsi="Arial" w:cs="Arial"/>
          <w:b/>
          <w:sz w:val="28"/>
          <w:szCs w:val="22"/>
        </w:rPr>
      </w:pPr>
      <w:r w:rsidRPr="009B3AE1">
        <w:rPr>
          <w:rFonts w:ascii="Arial" w:hAnsi="Arial" w:cs="Arial"/>
          <w:b/>
          <w:sz w:val="28"/>
          <w:szCs w:val="22"/>
        </w:rPr>
        <w:t>SMLOUVA O PROVÁDĚNÍ ÚKLIDOVÝCH PRACÍ</w:t>
      </w:r>
    </w:p>
    <w:p w14:paraId="45FE44D4" w14:textId="42A2599A" w:rsidR="00820A77" w:rsidRPr="009B3AE1" w:rsidRDefault="005E2518" w:rsidP="00820A77">
      <w:pPr>
        <w:spacing w:after="360"/>
        <w:ind w:right="284"/>
        <w:jc w:val="center"/>
        <w:rPr>
          <w:rFonts w:ascii="Arial" w:hAnsi="Arial" w:cs="Arial"/>
          <w:b/>
          <w:sz w:val="28"/>
          <w:szCs w:val="22"/>
        </w:rPr>
      </w:pPr>
      <w:r w:rsidRPr="009B3AE1">
        <w:rPr>
          <w:rFonts w:ascii="Arial" w:hAnsi="Arial" w:cs="Arial"/>
          <w:b/>
          <w:sz w:val="22"/>
        </w:rPr>
        <w:t>Číslo smlouvy o</w:t>
      </w:r>
      <w:r w:rsidR="00820A77" w:rsidRPr="009B3AE1">
        <w:rPr>
          <w:rFonts w:ascii="Arial" w:hAnsi="Arial" w:cs="Arial"/>
          <w:b/>
          <w:sz w:val="22"/>
        </w:rPr>
        <w:t xml:space="preserve">bjednatele: </w:t>
      </w:r>
      <w:r w:rsidR="00160EEF" w:rsidRPr="009B3AE1">
        <w:rPr>
          <w:rFonts w:ascii="Arial" w:hAnsi="Arial" w:cs="Arial"/>
          <w:b/>
          <w:sz w:val="22"/>
        </w:rPr>
        <w:t>……………………...</w:t>
      </w:r>
    </w:p>
    <w:p w14:paraId="68D3623D" w14:textId="77777777" w:rsidR="00924C8A" w:rsidRPr="009B3AE1" w:rsidRDefault="00924C8A" w:rsidP="00924C8A">
      <w:pPr>
        <w:ind w:right="284"/>
        <w:rPr>
          <w:rFonts w:ascii="Arial" w:hAnsi="Arial" w:cs="Arial"/>
          <w:b/>
          <w:sz w:val="22"/>
          <w:szCs w:val="22"/>
        </w:rPr>
      </w:pPr>
      <w:r w:rsidRPr="009B3AE1">
        <w:rPr>
          <w:rFonts w:ascii="Arial" w:hAnsi="Arial" w:cs="Arial"/>
          <w:b/>
          <w:sz w:val="22"/>
          <w:szCs w:val="22"/>
        </w:rPr>
        <w:t>Objednatel:</w:t>
      </w:r>
    </w:p>
    <w:p w14:paraId="32467B6B" w14:textId="7EC47FE0" w:rsidR="00160EEF" w:rsidRPr="009B3AE1" w:rsidRDefault="009B3AE1" w:rsidP="00160EEF">
      <w:pPr>
        <w:tabs>
          <w:tab w:val="left" w:pos="2410"/>
        </w:tabs>
        <w:ind w:right="282"/>
        <w:jc w:val="both"/>
        <w:rPr>
          <w:rFonts w:ascii="Arial" w:hAnsi="Arial" w:cs="Arial"/>
          <w:b/>
          <w:sz w:val="22"/>
          <w:szCs w:val="22"/>
        </w:rPr>
      </w:pPr>
      <w:r w:rsidRPr="009B3AE1">
        <w:rPr>
          <w:rFonts w:ascii="Arial" w:hAnsi="Arial" w:cs="Arial"/>
          <w:sz w:val="22"/>
          <w:szCs w:val="22"/>
        </w:rPr>
        <w:tab/>
      </w:r>
      <w:r>
        <w:rPr>
          <w:rFonts w:ascii="Arial" w:hAnsi="Arial" w:cs="Arial"/>
          <w:sz w:val="22"/>
          <w:szCs w:val="22"/>
        </w:rPr>
        <w:tab/>
      </w:r>
      <w:r w:rsidRPr="009B3AE1">
        <w:rPr>
          <w:rFonts w:ascii="Arial" w:hAnsi="Arial" w:cs="Arial"/>
          <w:b/>
          <w:sz w:val="22"/>
          <w:szCs w:val="22"/>
        </w:rPr>
        <w:t>Město Nový Jičín</w:t>
      </w:r>
      <w:r w:rsidR="00160EEF" w:rsidRPr="009B3AE1">
        <w:rPr>
          <w:rFonts w:ascii="Arial" w:hAnsi="Arial" w:cs="Arial"/>
          <w:b/>
          <w:sz w:val="22"/>
          <w:szCs w:val="22"/>
        </w:rPr>
        <w:tab/>
      </w:r>
      <w:r w:rsidR="00160EEF" w:rsidRPr="009B3AE1">
        <w:rPr>
          <w:rFonts w:ascii="Arial" w:hAnsi="Arial" w:cs="Arial"/>
          <w:b/>
          <w:sz w:val="22"/>
          <w:szCs w:val="22"/>
        </w:rPr>
        <w:tab/>
      </w:r>
    </w:p>
    <w:p w14:paraId="54F984D2" w14:textId="536AB21B"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se sídlem:</w:t>
      </w:r>
      <w:r w:rsidRPr="009B3AE1">
        <w:rPr>
          <w:rFonts w:ascii="Arial" w:hAnsi="Arial" w:cs="Arial"/>
          <w:sz w:val="22"/>
          <w:szCs w:val="22"/>
        </w:rPr>
        <w:tab/>
      </w:r>
      <w:r w:rsidR="009B3AE1">
        <w:rPr>
          <w:rFonts w:ascii="Arial" w:hAnsi="Arial" w:cs="Arial"/>
          <w:sz w:val="22"/>
          <w:szCs w:val="22"/>
        </w:rPr>
        <w:tab/>
        <w:t>Masarykovo</w:t>
      </w:r>
      <w:r w:rsidRPr="009B3AE1">
        <w:rPr>
          <w:rFonts w:ascii="Arial" w:hAnsi="Arial" w:cs="Arial"/>
          <w:sz w:val="22"/>
          <w:szCs w:val="22"/>
        </w:rPr>
        <w:t xml:space="preserve"> náměstí 1/1, 7</w:t>
      </w:r>
      <w:r w:rsidR="009B3AE1">
        <w:rPr>
          <w:rFonts w:ascii="Arial" w:hAnsi="Arial" w:cs="Arial"/>
          <w:sz w:val="22"/>
          <w:szCs w:val="22"/>
        </w:rPr>
        <w:t>41</w:t>
      </w:r>
      <w:r w:rsidRPr="009B3AE1">
        <w:rPr>
          <w:rFonts w:ascii="Arial" w:hAnsi="Arial" w:cs="Arial"/>
          <w:sz w:val="22"/>
          <w:szCs w:val="22"/>
        </w:rPr>
        <w:t xml:space="preserve"> 01 </w:t>
      </w:r>
      <w:r w:rsidR="009B3AE1">
        <w:rPr>
          <w:rFonts w:ascii="Arial" w:hAnsi="Arial" w:cs="Arial"/>
          <w:sz w:val="22"/>
          <w:szCs w:val="22"/>
        </w:rPr>
        <w:t>Nový Jičín</w:t>
      </w:r>
    </w:p>
    <w:p w14:paraId="03695B09" w14:textId="3F3F87DB"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Zastoupený: </w:t>
      </w:r>
      <w:r w:rsidRPr="009B3AE1">
        <w:rPr>
          <w:rFonts w:ascii="Arial" w:hAnsi="Arial" w:cs="Arial"/>
          <w:sz w:val="22"/>
          <w:szCs w:val="22"/>
        </w:rPr>
        <w:tab/>
      </w:r>
      <w:r w:rsidR="009B3AE1">
        <w:rPr>
          <w:rFonts w:ascii="Arial" w:hAnsi="Arial" w:cs="Arial"/>
          <w:sz w:val="22"/>
          <w:szCs w:val="22"/>
        </w:rPr>
        <w:tab/>
      </w:r>
      <w:r w:rsidRPr="009B3AE1">
        <w:rPr>
          <w:rFonts w:ascii="Arial" w:hAnsi="Arial" w:cs="Arial"/>
          <w:sz w:val="22"/>
          <w:szCs w:val="22"/>
        </w:rPr>
        <w:t xml:space="preserve">Mgr. </w:t>
      </w:r>
      <w:r w:rsidR="009B3AE1">
        <w:rPr>
          <w:rFonts w:ascii="Arial" w:hAnsi="Arial" w:cs="Arial"/>
          <w:sz w:val="22"/>
          <w:szCs w:val="22"/>
        </w:rPr>
        <w:t>Stanislav Kopecký</w:t>
      </w:r>
      <w:r w:rsidRPr="009B3AE1">
        <w:rPr>
          <w:rFonts w:ascii="Arial" w:hAnsi="Arial" w:cs="Arial"/>
          <w:sz w:val="22"/>
          <w:szCs w:val="22"/>
        </w:rPr>
        <w:t>, starosta města</w:t>
      </w:r>
    </w:p>
    <w:p w14:paraId="0E266362" w14:textId="034BB26E"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IČ: </w:t>
      </w:r>
      <w:r w:rsidRPr="009B3AE1">
        <w:rPr>
          <w:rFonts w:ascii="Arial" w:hAnsi="Arial" w:cs="Arial"/>
          <w:sz w:val="22"/>
          <w:szCs w:val="22"/>
        </w:rPr>
        <w:tab/>
      </w:r>
      <w:r w:rsidR="009B3AE1">
        <w:rPr>
          <w:rFonts w:ascii="Arial" w:hAnsi="Arial" w:cs="Arial"/>
          <w:sz w:val="22"/>
          <w:szCs w:val="22"/>
        </w:rPr>
        <w:tab/>
      </w:r>
      <w:r w:rsidRPr="009B3AE1">
        <w:rPr>
          <w:rFonts w:ascii="Arial" w:hAnsi="Arial" w:cs="Arial"/>
          <w:sz w:val="22"/>
          <w:szCs w:val="22"/>
        </w:rPr>
        <w:t>002</w:t>
      </w:r>
      <w:r w:rsidR="009B3AE1">
        <w:rPr>
          <w:rFonts w:ascii="Arial" w:hAnsi="Arial" w:cs="Arial"/>
          <w:sz w:val="22"/>
          <w:szCs w:val="22"/>
        </w:rPr>
        <w:t>9</w:t>
      </w:r>
      <w:r w:rsidRPr="009B3AE1">
        <w:rPr>
          <w:rFonts w:ascii="Arial" w:hAnsi="Arial" w:cs="Arial"/>
          <w:sz w:val="22"/>
          <w:szCs w:val="22"/>
        </w:rPr>
        <w:t>8</w:t>
      </w:r>
      <w:r w:rsidR="009B3AE1">
        <w:rPr>
          <w:rFonts w:ascii="Arial" w:hAnsi="Arial" w:cs="Arial"/>
          <w:sz w:val="22"/>
          <w:szCs w:val="22"/>
        </w:rPr>
        <w:t>212</w:t>
      </w:r>
    </w:p>
    <w:p w14:paraId="71BF6F81" w14:textId="0A08DF96"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DIČ: </w:t>
      </w:r>
      <w:r w:rsidRPr="009B3AE1">
        <w:rPr>
          <w:rFonts w:ascii="Arial" w:hAnsi="Arial" w:cs="Arial"/>
          <w:sz w:val="22"/>
          <w:szCs w:val="22"/>
        </w:rPr>
        <w:tab/>
      </w:r>
      <w:r w:rsidR="009B3AE1">
        <w:rPr>
          <w:rFonts w:ascii="Arial" w:hAnsi="Arial" w:cs="Arial"/>
          <w:sz w:val="22"/>
          <w:szCs w:val="22"/>
        </w:rPr>
        <w:tab/>
        <w:t>CZ00298212</w:t>
      </w:r>
    </w:p>
    <w:p w14:paraId="2D1E4F62" w14:textId="117624C3" w:rsid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Bankovní spojení: </w:t>
      </w:r>
      <w:r w:rsidRPr="009B3AE1">
        <w:rPr>
          <w:rFonts w:ascii="Arial" w:hAnsi="Arial" w:cs="Arial"/>
          <w:sz w:val="22"/>
          <w:szCs w:val="22"/>
        </w:rPr>
        <w:tab/>
      </w:r>
      <w:r w:rsidR="009B3AE1">
        <w:rPr>
          <w:rFonts w:ascii="Arial" w:hAnsi="Arial" w:cs="Arial"/>
          <w:sz w:val="22"/>
          <w:szCs w:val="22"/>
        </w:rPr>
        <w:tab/>
        <w:t>Komerční banka a. s.</w:t>
      </w:r>
    </w:p>
    <w:p w14:paraId="58259DF3" w14:textId="7C6CF7D6" w:rsidR="00160EEF" w:rsidRPr="009B3AE1" w:rsidRDefault="009B3AE1" w:rsidP="00160EEF">
      <w:pPr>
        <w:tabs>
          <w:tab w:val="left" w:pos="2410"/>
        </w:tabs>
        <w:ind w:right="282"/>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Pr>
          <w:rFonts w:ascii="Arial" w:hAnsi="Arial" w:cs="Arial"/>
          <w:sz w:val="22"/>
          <w:szCs w:val="22"/>
        </w:rPr>
        <w:tab/>
      </w:r>
      <w:r w:rsidR="00160EEF" w:rsidRPr="009B3AE1">
        <w:rPr>
          <w:rFonts w:ascii="Arial" w:hAnsi="Arial" w:cs="Arial"/>
          <w:sz w:val="22"/>
          <w:szCs w:val="22"/>
        </w:rPr>
        <w:t>8326340247/0100</w:t>
      </w:r>
    </w:p>
    <w:p w14:paraId="4E2F2780" w14:textId="77777777" w:rsidR="00924C8A" w:rsidRPr="009B3AE1" w:rsidRDefault="00924C8A" w:rsidP="00924C8A">
      <w:pPr>
        <w:rPr>
          <w:rFonts w:ascii="Arial" w:hAnsi="Arial" w:cs="Arial"/>
          <w:color w:val="000000"/>
          <w:sz w:val="22"/>
          <w:szCs w:val="22"/>
        </w:rPr>
      </w:pPr>
    </w:p>
    <w:p w14:paraId="020B2A5A" w14:textId="77777777" w:rsidR="00924C8A" w:rsidRPr="009B3AE1" w:rsidRDefault="00924C8A" w:rsidP="00924C8A">
      <w:pPr>
        <w:rPr>
          <w:rFonts w:ascii="Arial" w:hAnsi="Arial" w:cs="Arial"/>
          <w:sz w:val="22"/>
          <w:szCs w:val="22"/>
        </w:rPr>
      </w:pPr>
      <w:r w:rsidRPr="009B3AE1">
        <w:rPr>
          <w:rFonts w:ascii="Arial" w:hAnsi="Arial" w:cs="Arial"/>
          <w:color w:val="000000"/>
          <w:sz w:val="22"/>
          <w:szCs w:val="22"/>
        </w:rPr>
        <w:t xml:space="preserve"> (dá</w:t>
      </w:r>
      <w:r w:rsidRPr="009B3AE1">
        <w:rPr>
          <w:rFonts w:ascii="Arial" w:hAnsi="Arial" w:cs="Arial"/>
          <w:sz w:val="22"/>
          <w:szCs w:val="22"/>
        </w:rPr>
        <w:t>le jen „</w:t>
      </w:r>
      <w:r w:rsidRPr="009B3AE1">
        <w:rPr>
          <w:rFonts w:ascii="Arial" w:hAnsi="Arial" w:cs="Arial"/>
          <w:b/>
          <w:i/>
          <w:sz w:val="22"/>
          <w:szCs w:val="22"/>
        </w:rPr>
        <w:t>objednatel</w:t>
      </w:r>
      <w:r w:rsidRPr="009B3AE1">
        <w:rPr>
          <w:rFonts w:ascii="Arial" w:hAnsi="Arial" w:cs="Arial"/>
          <w:sz w:val="22"/>
          <w:szCs w:val="22"/>
        </w:rPr>
        <w:t>“)</w:t>
      </w:r>
    </w:p>
    <w:p w14:paraId="04CEC3A9" w14:textId="77777777" w:rsidR="007549AB" w:rsidRPr="009B3AE1" w:rsidRDefault="007549AB" w:rsidP="007549AB">
      <w:pPr>
        <w:spacing w:before="360" w:after="360"/>
        <w:ind w:right="284"/>
        <w:jc w:val="both"/>
        <w:rPr>
          <w:rFonts w:ascii="Arial" w:hAnsi="Arial" w:cs="Arial"/>
          <w:sz w:val="22"/>
          <w:szCs w:val="22"/>
        </w:rPr>
      </w:pPr>
      <w:r w:rsidRPr="009B3AE1">
        <w:rPr>
          <w:rFonts w:ascii="Arial" w:hAnsi="Arial" w:cs="Arial"/>
          <w:sz w:val="22"/>
          <w:szCs w:val="22"/>
        </w:rPr>
        <w:t>a</w:t>
      </w:r>
    </w:p>
    <w:p w14:paraId="0367A5C3" w14:textId="7ED040E2" w:rsidR="00787591" w:rsidRPr="009B3AE1" w:rsidRDefault="00AA6DB7" w:rsidP="009B3AE1">
      <w:pPr>
        <w:spacing w:after="120"/>
        <w:ind w:right="284"/>
        <w:jc w:val="both"/>
        <w:rPr>
          <w:rFonts w:ascii="Arial" w:hAnsi="Arial" w:cs="Arial"/>
          <w:b/>
          <w:sz w:val="22"/>
          <w:szCs w:val="22"/>
        </w:rPr>
      </w:pPr>
      <w:r w:rsidRPr="009B3AE1">
        <w:rPr>
          <w:rFonts w:ascii="Arial" w:hAnsi="Arial" w:cs="Arial"/>
          <w:b/>
          <w:sz w:val="22"/>
          <w:szCs w:val="22"/>
        </w:rPr>
        <w:t>Poskytovatel</w:t>
      </w:r>
      <w:r w:rsidR="00627B75" w:rsidRPr="009B3AE1">
        <w:rPr>
          <w:rFonts w:ascii="Arial" w:hAnsi="Arial" w:cs="Arial"/>
          <w:b/>
          <w:sz w:val="22"/>
          <w:szCs w:val="22"/>
        </w:rPr>
        <w:t>:</w:t>
      </w:r>
      <w:r w:rsidR="009B3AE1">
        <w:rPr>
          <w:rFonts w:ascii="Arial" w:hAnsi="Arial" w:cs="Arial"/>
          <w:b/>
          <w:sz w:val="22"/>
          <w:szCs w:val="22"/>
        </w:rPr>
        <w:tab/>
      </w:r>
      <w:r w:rsidR="009B3AE1">
        <w:rPr>
          <w:rFonts w:ascii="Arial" w:hAnsi="Arial" w:cs="Arial"/>
          <w:b/>
          <w:sz w:val="22"/>
          <w:szCs w:val="22"/>
        </w:rPr>
        <w:tab/>
      </w:r>
      <w:r w:rsidR="009C7C1B" w:rsidRPr="009B3AE1">
        <w:rPr>
          <w:rFonts w:ascii="Arial" w:hAnsi="Arial" w:cs="Arial"/>
          <w:b/>
          <w:sz w:val="22"/>
          <w:highlight w:val="yellow"/>
        </w:rPr>
        <w:t>[</w:t>
      </w:r>
      <w:r w:rsidR="009C7C1B" w:rsidRPr="009B3AE1">
        <w:rPr>
          <w:rFonts w:ascii="Arial" w:hAnsi="Arial" w:cs="Arial"/>
          <w:b/>
          <w:sz w:val="22"/>
          <w:szCs w:val="18"/>
          <w:highlight w:val="yellow"/>
        </w:rPr>
        <w:t>BUDE DOPLNĚNO]</w:t>
      </w:r>
    </w:p>
    <w:p w14:paraId="3A4ECF14" w14:textId="16561085" w:rsidR="00BA4318" w:rsidRPr="009B3AE1" w:rsidRDefault="00DA6BA3" w:rsidP="009D59F0">
      <w:pPr>
        <w:tabs>
          <w:tab w:val="left" w:pos="2410"/>
        </w:tabs>
        <w:ind w:right="282"/>
        <w:jc w:val="both"/>
        <w:rPr>
          <w:rFonts w:ascii="Arial" w:hAnsi="Arial" w:cs="Arial"/>
          <w:sz w:val="22"/>
          <w:szCs w:val="22"/>
        </w:rPr>
      </w:pPr>
      <w:r w:rsidRPr="009B3AE1">
        <w:rPr>
          <w:rFonts w:ascii="Arial" w:hAnsi="Arial" w:cs="Arial"/>
          <w:sz w:val="22"/>
          <w:szCs w:val="22"/>
        </w:rPr>
        <w:t>s</w:t>
      </w:r>
      <w:r w:rsidR="00BA4318" w:rsidRPr="009B3AE1">
        <w:rPr>
          <w:rFonts w:ascii="Arial" w:hAnsi="Arial" w:cs="Arial"/>
          <w:sz w:val="22"/>
          <w:szCs w:val="22"/>
        </w:rPr>
        <w:t>e sídlem:</w:t>
      </w:r>
      <w:r w:rsidR="00D02739" w:rsidRPr="009B3AE1">
        <w:rPr>
          <w:rFonts w:ascii="Arial" w:hAnsi="Arial" w:cs="Arial"/>
          <w:sz w:val="22"/>
          <w:szCs w:val="22"/>
        </w:rPr>
        <w:t xml:space="preserve"> </w:t>
      </w:r>
      <w:r w:rsidR="00007DDF"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r w:rsidR="009D59F0" w:rsidRPr="009B3AE1">
        <w:rPr>
          <w:rFonts w:ascii="Arial" w:hAnsi="Arial" w:cs="Arial"/>
          <w:sz w:val="22"/>
          <w:szCs w:val="22"/>
        </w:rPr>
        <w:tab/>
      </w:r>
    </w:p>
    <w:p w14:paraId="7C6B16AB" w14:textId="77777777" w:rsidR="00007DDF" w:rsidRPr="009B3AE1" w:rsidRDefault="00627B75" w:rsidP="009D59F0">
      <w:pPr>
        <w:tabs>
          <w:tab w:val="left" w:pos="2410"/>
        </w:tabs>
        <w:ind w:right="282"/>
        <w:jc w:val="both"/>
        <w:rPr>
          <w:rFonts w:ascii="Arial" w:hAnsi="Arial" w:cs="Arial"/>
          <w:sz w:val="22"/>
          <w:szCs w:val="22"/>
        </w:rPr>
      </w:pPr>
      <w:r w:rsidRPr="009B3AE1">
        <w:rPr>
          <w:rFonts w:ascii="Arial" w:hAnsi="Arial" w:cs="Arial"/>
          <w:sz w:val="22"/>
          <w:szCs w:val="22"/>
        </w:rPr>
        <w:t>společnos</w:t>
      </w:r>
      <w:r w:rsidR="00787591" w:rsidRPr="009B3AE1">
        <w:rPr>
          <w:rFonts w:ascii="Arial" w:hAnsi="Arial" w:cs="Arial"/>
          <w:sz w:val="22"/>
          <w:szCs w:val="22"/>
        </w:rPr>
        <w:t>t je zapsaná v</w:t>
      </w:r>
      <w:r w:rsidR="009C7C1B" w:rsidRPr="009B3AE1">
        <w:rPr>
          <w:rFonts w:ascii="Arial" w:hAnsi="Arial" w:cs="Arial"/>
          <w:sz w:val="22"/>
          <w:szCs w:val="22"/>
        </w:rPr>
        <w:t> </w:t>
      </w:r>
      <w:r w:rsidR="00787591" w:rsidRPr="009B3AE1">
        <w:rPr>
          <w:rFonts w:ascii="Arial" w:hAnsi="Arial" w:cs="Arial"/>
          <w:sz w:val="22"/>
          <w:szCs w:val="22"/>
        </w:rPr>
        <w:t>OR</w:t>
      </w:r>
      <w:r w:rsidR="009C7C1B" w:rsidRP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3351873F" w14:textId="7B6CC7BC" w:rsidR="003F43C2"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zastoupen</w:t>
      </w:r>
      <w:r w:rsidR="00725F4C" w:rsidRPr="009B3AE1">
        <w:rPr>
          <w:rFonts w:ascii="Arial" w:hAnsi="Arial" w:cs="Arial"/>
          <w:sz w:val="22"/>
          <w:szCs w:val="22"/>
        </w:rPr>
        <w:t>á</w:t>
      </w:r>
      <w:r w:rsidR="00DA6BA3" w:rsidRPr="009B3AE1">
        <w:rPr>
          <w:rFonts w:ascii="Arial" w:hAnsi="Arial" w:cs="Arial"/>
          <w:sz w:val="22"/>
          <w:szCs w:val="22"/>
        </w:rPr>
        <w:t>:</w:t>
      </w:r>
      <w:r w:rsidR="00E01D0E" w:rsidRPr="009B3AE1">
        <w:rPr>
          <w:rFonts w:ascii="Arial" w:hAnsi="Arial" w:cs="Arial"/>
          <w:sz w:val="22"/>
          <w:szCs w:val="22"/>
        </w:rPr>
        <w:t xml:space="preserve"> </w:t>
      </w:r>
      <w:r w:rsidR="00007DDF"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59BE4FBB" w14:textId="17376A9D" w:rsidR="00BA4318"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IČ</w:t>
      </w:r>
      <w:r w:rsidR="00845B0C" w:rsidRPr="009B3AE1">
        <w:rPr>
          <w:rFonts w:ascii="Arial" w:hAnsi="Arial" w:cs="Arial"/>
          <w:sz w:val="22"/>
          <w:szCs w:val="22"/>
        </w:rPr>
        <w:t>O</w:t>
      </w:r>
      <w:r w:rsidR="00627B75" w:rsidRPr="009B3AE1">
        <w:rPr>
          <w:rFonts w:ascii="Arial" w:hAnsi="Arial" w:cs="Arial"/>
          <w:sz w:val="22"/>
          <w:szCs w:val="22"/>
        </w:rPr>
        <w:t>:</w:t>
      </w:r>
      <w:r w:rsidR="003F0B1A"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75059C96" w14:textId="4401D17E" w:rsidR="00BA4318"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DIČ:</w:t>
      </w:r>
      <w:r w:rsidR="00D02739" w:rsidRPr="009B3AE1">
        <w:rPr>
          <w:rFonts w:ascii="Arial" w:hAnsi="Arial" w:cs="Arial"/>
          <w:sz w:val="22"/>
          <w:szCs w:val="22"/>
        </w:rPr>
        <w:t xml:space="preserve"> </w:t>
      </w:r>
      <w:r w:rsidR="009C7C1B"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735516A8" w14:textId="24ECFAEF" w:rsidR="00BA4318" w:rsidRPr="009B3AE1" w:rsidRDefault="00703EC2" w:rsidP="009D59F0">
      <w:pPr>
        <w:tabs>
          <w:tab w:val="left" w:pos="2410"/>
        </w:tabs>
        <w:ind w:right="282"/>
        <w:jc w:val="both"/>
        <w:rPr>
          <w:rFonts w:ascii="Arial" w:hAnsi="Arial" w:cs="Arial"/>
          <w:sz w:val="22"/>
          <w:szCs w:val="22"/>
        </w:rPr>
      </w:pPr>
      <w:r w:rsidRPr="009B3AE1">
        <w:rPr>
          <w:rFonts w:ascii="Arial" w:hAnsi="Arial" w:cs="Arial"/>
          <w:sz w:val="22"/>
          <w:szCs w:val="22"/>
        </w:rPr>
        <w:t>b</w:t>
      </w:r>
      <w:r w:rsidR="00BA4318" w:rsidRPr="009B3AE1">
        <w:rPr>
          <w:rFonts w:ascii="Arial" w:hAnsi="Arial" w:cs="Arial"/>
          <w:sz w:val="22"/>
          <w:szCs w:val="22"/>
        </w:rPr>
        <w:t>ankovní spojení</w:t>
      </w:r>
      <w:r w:rsidR="00627B75" w:rsidRPr="009B3AE1">
        <w:rPr>
          <w:rFonts w:ascii="Arial" w:hAnsi="Arial" w:cs="Arial"/>
          <w:sz w:val="22"/>
          <w:szCs w:val="22"/>
        </w:rPr>
        <w:t>:</w:t>
      </w:r>
      <w:r w:rsidR="003F0B1A"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22532817" w14:textId="326379F8" w:rsidR="009D59F0" w:rsidRPr="009B3AE1" w:rsidRDefault="00703EC2" w:rsidP="00B16FEE">
      <w:pPr>
        <w:tabs>
          <w:tab w:val="left" w:pos="2410"/>
        </w:tabs>
        <w:ind w:right="282"/>
        <w:jc w:val="both"/>
        <w:rPr>
          <w:rFonts w:ascii="Arial" w:hAnsi="Arial" w:cs="Arial"/>
          <w:sz w:val="22"/>
          <w:szCs w:val="22"/>
        </w:rPr>
      </w:pPr>
      <w:r w:rsidRPr="009B3AE1">
        <w:rPr>
          <w:rFonts w:ascii="Arial" w:hAnsi="Arial" w:cs="Arial"/>
          <w:sz w:val="22"/>
          <w:szCs w:val="22"/>
        </w:rPr>
        <w:t>č</w:t>
      </w:r>
      <w:r w:rsidR="00BA4318" w:rsidRPr="009B3AE1">
        <w:rPr>
          <w:rFonts w:ascii="Arial" w:hAnsi="Arial" w:cs="Arial"/>
          <w:sz w:val="22"/>
          <w:szCs w:val="22"/>
        </w:rPr>
        <w:t>íslo účtu:</w:t>
      </w:r>
      <w:r w:rsidR="00D02739" w:rsidRPr="009B3AE1">
        <w:rPr>
          <w:rFonts w:ascii="Arial" w:hAnsi="Arial" w:cs="Arial"/>
          <w:sz w:val="22"/>
          <w:szCs w:val="22"/>
        </w:rPr>
        <w:t xml:space="preserve"> </w:t>
      </w:r>
      <w:r w:rsidR="003F0B1A"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6B35B3F9" w14:textId="77777777" w:rsidR="00B16FEE" w:rsidRPr="009B3AE1" w:rsidRDefault="00B16FEE" w:rsidP="00B16FEE">
      <w:pPr>
        <w:tabs>
          <w:tab w:val="left" w:pos="2410"/>
        </w:tabs>
        <w:ind w:right="282"/>
        <w:jc w:val="both"/>
        <w:rPr>
          <w:rFonts w:ascii="Arial" w:hAnsi="Arial" w:cs="Arial"/>
          <w:sz w:val="22"/>
          <w:szCs w:val="22"/>
        </w:rPr>
      </w:pPr>
    </w:p>
    <w:p w14:paraId="06464B73" w14:textId="77777777" w:rsidR="00DA6BA3" w:rsidRPr="009B3AE1" w:rsidRDefault="009D59F0" w:rsidP="0081183D">
      <w:pPr>
        <w:ind w:right="284"/>
        <w:jc w:val="both"/>
        <w:rPr>
          <w:rFonts w:ascii="Arial" w:hAnsi="Arial" w:cs="Arial"/>
          <w:sz w:val="22"/>
          <w:szCs w:val="22"/>
        </w:rPr>
      </w:pPr>
      <w:r w:rsidRPr="009B3AE1">
        <w:rPr>
          <w:rFonts w:ascii="Arial" w:hAnsi="Arial" w:cs="Arial"/>
          <w:sz w:val="22"/>
          <w:szCs w:val="22"/>
        </w:rPr>
        <w:t>(</w:t>
      </w:r>
      <w:r w:rsidR="00DA6BA3" w:rsidRPr="009B3AE1">
        <w:rPr>
          <w:rFonts w:ascii="Arial" w:hAnsi="Arial" w:cs="Arial"/>
          <w:sz w:val="22"/>
          <w:szCs w:val="22"/>
        </w:rPr>
        <w:t>dále jen „</w:t>
      </w:r>
      <w:r w:rsidR="00AA6DB7" w:rsidRPr="009B3AE1">
        <w:rPr>
          <w:rFonts w:ascii="Arial" w:hAnsi="Arial" w:cs="Arial"/>
          <w:b/>
          <w:i/>
          <w:sz w:val="22"/>
          <w:szCs w:val="22"/>
        </w:rPr>
        <w:t>poskytovatel</w:t>
      </w:r>
      <w:r w:rsidR="00B840B4" w:rsidRPr="009B3AE1">
        <w:rPr>
          <w:rFonts w:ascii="Arial" w:hAnsi="Arial" w:cs="Arial"/>
          <w:sz w:val="22"/>
          <w:szCs w:val="22"/>
        </w:rPr>
        <w:t>“</w:t>
      </w:r>
      <w:r w:rsidRPr="009B3AE1">
        <w:rPr>
          <w:rFonts w:ascii="Arial" w:hAnsi="Arial" w:cs="Arial"/>
          <w:sz w:val="22"/>
          <w:szCs w:val="22"/>
        </w:rPr>
        <w:t>)</w:t>
      </w:r>
    </w:p>
    <w:p w14:paraId="51C93525" w14:textId="77777777" w:rsidR="00A912E8" w:rsidRPr="009B3AE1" w:rsidRDefault="00A912E8" w:rsidP="0081183D">
      <w:pPr>
        <w:ind w:right="284"/>
        <w:jc w:val="both"/>
        <w:rPr>
          <w:rFonts w:ascii="Arial" w:hAnsi="Arial" w:cs="Arial"/>
          <w:sz w:val="22"/>
          <w:szCs w:val="22"/>
        </w:rPr>
      </w:pPr>
    </w:p>
    <w:p w14:paraId="2F08B963" w14:textId="77777777" w:rsidR="00A912E8" w:rsidRPr="009B3AE1" w:rsidRDefault="00A912E8" w:rsidP="00086B53">
      <w:pPr>
        <w:tabs>
          <w:tab w:val="left" w:pos="2410"/>
        </w:tabs>
        <w:ind w:right="282"/>
        <w:jc w:val="both"/>
        <w:rPr>
          <w:rFonts w:ascii="Arial" w:hAnsi="Arial" w:cs="Arial"/>
          <w:sz w:val="22"/>
          <w:szCs w:val="22"/>
        </w:rPr>
      </w:pPr>
      <w:r w:rsidRPr="009B3AE1">
        <w:rPr>
          <w:rFonts w:ascii="Arial" w:hAnsi="Arial" w:cs="Arial"/>
          <w:sz w:val="22"/>
          <w:szCs w:val="22"/>
        </w:rPr>
        <w:t>(společně též „</w:t>
      </w:r>
      <w:r w:rsidRPr="009B3AE1">
        <w:rPr>
          <w:rFonts w:ascii="Arial" w:hAnsi="Arial" w:cs="Arial"/>
          <w:b/>
          <w:i/>
          <w:sz w:val="22"/>
          <w:szCs w:val="22"/>
        </w:rPr>
        <w:t>smluvní strany</w:t>
      </w:r>
      <w:r w:rsidRPr="009B3AE1">
        <w:rPr>
          <w:rFonts w:ascii="Arial" w:hAnsi="Arial" w:cs="Arial"/>
          <w:sz w:val="22"/>
          <w:szCs w:val="22"/>
        </w:rPr>
        <w:t>“ nebo jednotlivě „</w:t>
      </w:r>
      <w:r w:rsidRPr="009B3AE1">
        <w:rPr>
          <w:rFonts w:ascii="Arial" w:hAnsi="Arial" w:cs="Arial"/>
          <w:b/>
          <w:i/>
          <w:sz w:val="22"/>
          <w:szCs w:val="22"/>
        </w:rPr>
        <w:t>smluvní strana</w:t>
      </w:r>
      <w:r w:rsidRPr="009B3AE1">
        <w:rPr>
          <w:rFonts w:ascii="Arial" w:hAnsi="Arial" w:cs="Arial"/>
          <w:sz w:val="22"/>
          <w:szCs w:val="22"/>
        </w:rPr>
        <w:t>“)</w:t>
      </w:r>
    </w:p>
    <w:p w14:paraId="7CBCE8D9" w14:textId="77777777" w:rsidR="00A912E8" w:rsidRPr="009B3AE1" w:rsidRDefault="00A912E8" w:rsidP="00086B53">
      <w:pPr>
        <w:tabs>
          <w:tab w:val="left" w:pos="2410"/>
        </w:tabs>
        <w:ind w:right="282"/>
        <w:jc w:val="both"/>
        <w:rPr>
          <w:rFonts w:ascii="Arial" w:hAnsi="Arial" w:cs="Arial"/>
          <w:sz w:val="22"/>
          <w:szCs w:val="22"/>
        </w:rPr>
      </w:pPr>
    </w:p>
    <w:p w14:paraId="763DBD85" w14:textId="77777777" w:rsidR="00BA4318" w:rsidRPr="009B3AE1" w:rsidRDefault="00BA4318" w:rsidP="0081183D">
      <w:pPr>
        <w:ind w:right="282"/>
        <w:jc w:val="both"/>
        <w:rPr>
          <w:rFonts w:ascii="Arial" w:hAnsi="Arial" w:cs="Arial"/>
          <w:sz w:val="22"/>
          <w:szCs w:val="22"/>
        </w:rPr>
      </w:pPr>
    </w:p>
    <w:p w14:paraId="399C9EB6" w14:textId="77777777" w:rsidR="009D59F0" w:rsidRPr="009B3AE1" w:rsidRDefault="009D59F0" w:rsidP="000117CB">
      <w:pPr>
        <w:ind w:right="282"/>
        <w:jc w:val="both"/>
        <w:rPr>
          <w:rFonts w:ascii="Arial" w:hAnsi="Arial" w:cs="Arial"/>
          <w:sz w:val="22"/>
          <w:szCs w:val="22"/>
        </w:rPr>
      </w:pPr>
    </w:p>
    <w:p w14:paraId="48818EA6" w14:textId="64BDF897" w:rsidR="00725F4C" w:rsidRPr="009B3AE1" w:rsidRDefault="007549AB" w:rsidP="00924C8A">
      <w:pPr>
        <w:ind w:right="4"/>
        <w:jc w:val="both"/>
        <w:rPr>
          <w:rFonts w:ascii="Arial" w:hAnsi="Arial" w:cs="Arial"/>
          <w:sz w:val="22"/>
          <w:szCs w:val="22"/>
        </w:rPr>
      </w:pPr>
      <w:r w:rsidRPr="009B3AE1">
        <w:rPr>
          <w:rFonts w:ascii="Arial" w:hAnsi="Arial" w:cs="Arial"/>
          <w:sz w:val="22"/>
          <w:szCs w:val="22"/>
        </w:rPr>
        <w:t>Smluvní strany uzavřely</w:t>
      </w:r>
      <w:r w:rsidR="00033788" w:rsidRPr="009B3AE1">
        <w:rPr>
          <w:rFonts w:ascii="Arial" w:hAnsi="Arial" w:cs="Arial"/>
          <w:sz w:val="22"/>
          <w:szCs w:val="22"/>
        </w:rPr>
        <w:t xml:space="preserve"> na </w:t>
      </w:r>
      <w:r w:rsidR="00A912E8" w:rsidRPr="009B3AE1">
        <w:rPr>
          <w:rFonts w:ascii="Arial" w:hAnsi="Arial" w:cs="Arial"/>
          <w:sz w:val="22"/>
          <w:szCs w:val="22"/>
        </w:rPr>
        <w:t xml:space="preserve">základě výsledků </w:t>
      </w:r>
      <w:r w:rsidR="00033788" w:rsidRPr="009B3AE1">
        <w:rPr>
          <w:rFonts w:ascii="Arial" w:hAnsi="Arial" w:cs="Arial"/>
          <w:sz w:val="22"/>
          <w:szCs w:val="22"/>
        </w:rPr>
        <w:t>zadávacího</w:t>
      </w:r>
      <w:r w:rsidR="00A912E8" w:rsidRPr="009B3AE1">
        <w:rPr>
          <w:rFonts w:ascii="Arial" w:hAnsi="Arial" w:cs="Arial"/>
          <w:sz w:val="22"/>
          <w:szCs w:val="22"/>
        </w:rPr>
        <w:t xml:space="preserve"> řízení veřejn</w:t>
      </w:r>
      <w:r w:rsidR="003B4CCE">
        <w:rPr>
          <w:rFonts w:ascii="Arial" w:hAnsi="Arial" w:cs="Arial"/>
          <w:sz w:val="22"/>
          <w:szCs w:val="22"/>
        </w:rPr>
        <w:t>é</w:t>
      </w:r>
      <w:r w:rsidR="00A912E8" w:rsidRPr="009B3AE1">
        <w:rPr>
          <w:rFonts w:ascii="Arial" w:hAnsi="Arial" w:cs="Arial"/>
          <w:sz w:val="22"/>
          <w:szCs w:val="22"/>
        </w:rPr>
        <w:t xml:space="preserve"> zakázk</w:t>
      </w:r>
      <w:r w:rsidR="003B4CCE">
        <w:rPr>
          <w:rFonts w:ascii="Arial" w:hAnsi="Arial" w:cs="Arial"/>
          <w:sz w:val="22"/>
          <w:szCs w:val="22"/>
        </w:rPr>
        <w:t>y</w:t>
      </w:r>
      <w:r w:rsidR="00A912E8" w:rsidRPr="009B3AE1">
        <w:rPr>
          <w:rFonts w:ascii="Arial" w:hAnsi="Arial" w:cs="Arial"/>
          <w:sz w:val="22"/>
          <w:szCs w:val="22"/>
        </w:rPr>
        <w:t xml:space="preserve"> s názvem </w:t>
      </w:r>
      <w:r w:rsidR="00924C8A" w:rsidRPr="009B3AE1">
        <w:rPr>
          <w:rFonts w:ascii="Arial" w:hAnsi="Arial" w:cs="Arial"/>
          <w:i/>
          <w:sz w:val="22"/>
          <w:szCs w:val="22"/>
        </w:rPr>
        <w:t>„Zajištění úklidových služeb v</w:t>
      </w:r>
      <w:r w:rsidR="00160EEF" w:rsidRPr="009B3AE1">
        <w:rPr>
          <w:rFonts w:ascii="Arial" w:hAnsi="Arial" w:cs="Arial"/>
          <w:i/>
          <w:sz w:val="22"/>
          <w:szCs w:val="22"/>
        </w:rPr>
        <w:t> </w:t>
      </w:r>
      <w:r w:rsidR="00924C8A" w:rsidRPr="009B3AE1">
        <w:rPr>
          <w:rFonts w:ascii="Arial" w:hAnsi="Arial" w:cs="Arial"/>
          <w:i/>
          <w:sz w:val="22"/>
          <w:szCs w:val="22"/>
        </w:rPr>
        <w:t>budov</w:t>
      </w:r>
      <w:r w:rsidR="00160EEF" w:rsidRPr="009B3AE1">
        <w:rPr>
          <w:rFonts w:ascii="Arial" w:hAnsi="Arial" w:cs="Arial"/>
          <w:i/>
          <w:sz w:val="22"/>
          <w:szCs w:val="22"/>
        </w:rPr>
        <w:t>ách Měs</w:t>
      </w:r>
      <w:r w:rsidR="00804692">
        <w:rPr>
          <w:rFonts w:ascii="Arial" w:hAnsi="Arial" w:cs="Arial"/>
          <w:i/>
          <w:sz w:val="22"/>
          <w:szCs w:val="22"/>
        </w:rPr>
        <w:t>ta</w:t>
      </w:r>
      <w:r w:rsidR="00160EEF" w:rsidRPr="009B3AE1">
        <w:rPr>
          <w:rFonts w:ascii="Arial" w:hAnsi="Arial" w:cs="Arial"/>
          <w:i/>
          <w:sz w:val="22"/>
          <w:szCs w:val="22"/>
        </w:rPr>
        <w:t xml:space="preserve"> </w:t>
      </w:r>
      <w:r w:rsidR="009B3AE1">
        <w:rPr>
          <w:rFonts w:ascii="Arial" w:hAnsi="Arial" w:cs="Arial"/>
          <w:i/>
          <w:sz w:val="22"/>
          <w:szCs w:val="22"/>
        </w:rPr>
        <w:t>Nový Jičín</w:t>
      </w:r>
      <w:r w:rsidR="00160EEF" w:rsidRPr="009B3AE1">
        <w:rPr>
          <w:rFonts w:ascii="Arial" w:hAnsi="Arial" w:cs="Arial"/>
          <w:i/>
          <w:sz w:val="22"/>
          <w:szCs w:val="22"/>
        </w:rPr>
        <w:t>“</w:t>
      </w:r>
      <w:r w:rsidRPr="009B3AE1">
        <w:rPr>
          <w:rFonts w:ascii="Arial" w:hAnsi="Arial" w:cs="Arial"/>
          <w:sz w:val="22"/>
          <w:szCs w:val="22"/>
        </w:rPr>
        <w:t xml:space="preserve"> </w:t>
      </w:r>
      <w:r w:rsidR="00291EEE" w:rsidRPr="009B3AE1">
        <w:rPr>
          <w:rFonts w:ascii="Arial" w:hAnsi="Arial" w:cs="Arial"/>
          <w:sz w:val="22"/>
          <w:szCs w:val="22"/>
        </w:rPr>
        <w:t xml:space="preserve">a </w:t>
      </w:r>
      <w:r w:rsidRPr="009B3AE1">
        <w:rPr>
          <w:rFonts w:ascii="Arial" w:hAnsi="Arial" w:cs="Arial"/>
          <w:sz w:val="22"/>
          <w:szCs w:val="22"/>
        </w:rPr>
        <w:t>v souladu s ustanovením §</w:t>
      </w:r>
      <w:r w:rsidR="000A23C1" w:rsidRPr="009B3AE1">
        <w:rPr>
          <w:rFonts w:ascii="Arial" w:hAnsi="Arial" w:cs="Arial"/>
          <w:sz w:val="22"/>
          <w:szCs w:val="22"/>
        </w:rPr>
        <w:t> </w:t>
      </w:r>
      <w:r w:rsidR="003718D5" w:rsidRPr="009B3AE1">
        <w:rPr>
          <w:rFonts w:ascii="Arial" w:hAnsi="Arial" w:cs="Arial"/>
          <w:sz w:val="22"/>
          <w:szCs w:val="22"/>
        </w:rPr>
        <w:t>1746 odst. 2</w:t>
      </w:r>
      <w:r w:rsidRPr="009B3AE1">
        <w:rPr>
          <w:rFonts w:ascii="Arial" w:hAnsi="Arial" w:cs="Arial"/>
          <w:sz w:val="22"/>
          <w:szCs w:val="22"/>
        </w:rPr>
        <w:t xml:space="preserve"> zákona č. 89/2012 Sb., občanský zákoník</w:t>
      </w:r>
      <w:r w:rsidR="003718D5" w:rsidRPr="009B3AE1">
        <w:rPr>
          <w:rFonts w:ascii="Arial" w:hAnsi="Arial" w:cs="Arial"/>
          <w:sz w:val="22"/>
          <w:szCs w:val="22"/>
        </w:rPr>
        <w:t>,</w:t>
      </w:r>
      <w:r w:rsidRPr="009B3AE1">
        <w:rPr>
          <w:rFonts w:ascii="Arial" w:hAnsi="Arial" w:cs="Arial"/>
          <w:sz w:val="22"/>
          <w:szCs w:val="22"/>
        </w:rPr>
        <w:t xml:space="preserve"> ve znění pozdějších předpisů (dále jen „</w:t>
      </w:r>
      <w:r w:rsidRPr="009B3AE1">
        <w:rPr>
          <w:rFonts w:ascii="Arial" w:hAnsi="Arial" w:cs="Arial"/>
          <w:b/>
          <w:sz w:val="22"/>
          <w:szCs w:val="22"/>
        </w:rPr>
        <w:t>občanský zákoník</w:t>
      </w:r>
      <w:r w:rsidRPr="009B3AE1">
        <w:rPr>
          <w:rFonts w:ascii="Arial" w:hAnsi="Arial" w:cs="Arial"/>
          <w:sz w:val="22"/>
          <w:szCs w:val="22"/>
        </w:rPr>
        <w:t>“)</w:t>
      </w:r>
      <w:r w:rsidR="00A5253A" w:rsidRPr="009B3AE1">
        <w:rPr>
          <w:rFonts w:ascii="Arial" w:hAnsi="Arial" w:cs="Arial"/>
          <w:sz w:val="22"/>
          <w:szCs w:val="22"/>
        </w:rPr>
        <w:t>,</w:t>
      </w:r>
      <w:r w:rsidRPr="009B3AE1">
        <w:rPr>
          <w:rFonts w:ascii="Arial" w:hAnsi="Arial" w:cs="Arial"/>
          <w:sz w:val="22"/>
          <w:szCs w:val="22"/>
        </w:rPr>
        <w:t xml:space="preserve"> tuto</w:t>
      </w:r>
    </w:p>
    <w:p w14:paraId="2D4A4AAD" w14:textId="77777777" w:rsidR="00725F4C" w:rsidRPr="009B3AE1" w:rsidRDefault="00725F4C" w:rsidP="00D464EB">
      <w:pPr>
        <w:spacing w:before="240" w:after="240"/>
        <w:ind w:right="284"/>
        <w:jc w:val="center"/>
        <w:rPr>
          <w:rFonts w:ascii="Arial" w:hAnsi="Arial" w:cs="Arial"/>
          <w:b/>
          <w:spacing w:val="50"/>
          <w:szCs w:val="22"/>
        </w:rPr>
      </w:pPr>
      <w:r w:rsidRPr="009B3AE1">
        <w:rPr>
          <w:rFonts w:ascii="Arial" w:hAnsi="Arial" w:cs="Arial"/>
          <w:b/>
          <w:spacing w:val="50"/>
          <w:szCs w:val="22"/>
        </w:rPr>
        <w:t>S</w:t>
      </w:r>
      <w:r w:rsidR="007549AB" w:rsidRPr="009B3AE1">
        <w:rPr>
          <w:rFonts w:ascii="Arial" w:hAnsi="Arial" w:cs="Arial"/>
          <w:b/>
          <w:spacing w:val="50"/>
          <w:szCs w:val="22"/>
        </w:rPr>
        <w:t xml:space="preserve">mlouvu </w:t>
      </w:r>
      <w:r w:rsidR="00A80E12" w:rsidRPr="009B3AE1">
        <w:rPr>
          <w:rFonts w:ascii="Arial" w:hAnsi="Arial" w:cs="Arial"/>
          <w:b/>
          <w:spacing w:val="50"/>
          <w:szCs w:val="22"/>
        </w:rPr>
        <w:t>o provádění úklidových prací</w:t>
      </w:r>
    </w:p>
    <w:p w14:paraId="161F968F" w14:textId="771F9116" w:rsidR="008505BC" w:rsidRPr="009B3AE1" w:rsidRDefault="008505BC" w:rsidP="00D464EB">
      <w:pPr>
        <w:spacing w:before="200" w:after="200"/>
        <w:ind w:right="284"/>
        <w:jc w:val="center"/>
        <w:rPr>
          <w:rFonts w:ascii="Arial" w:hAnsi="Arial" w:cs="Arial"/>
          <w:b/>
          <w:szCs w:val="22"/>
        </w:rPr>
      </w:pPr>
      <w:r w:rsidRPr="009B3AE1">
        <w:rPr>
          <w:rFonts w:ascii="Arial" w:hAnsi="Arial" w:cs="Arial"/>
          <w:b/>
          <w:szCs w:val="22"/>
        </w:rPr>
        <w:t xml:space="preserve">pro </w:t>
      </w:r>
      <w:r w:rsidR="00160EEF" w:rsidRPr="009B3AE1">
        <w:rPr>
          <w:rFonts w:ascii="Arial" w:hAnsi="Arial" w:cs="Arial"/>
          <w:b/>
          <w:szCs w:val="22"/>
        </w:rPr>
        <w:t xml:space="preserve">město </w:t>
      </w:r>
      <w:r w:rsidR="009B3AE1">
        <w:rPr>
          <w:rFonts w:ascii="Arial" w:hAnsi="Arial" w:cs="Arial"/>
          <w:b/>
          <w:szCs w:val="22"/>
        </w:rPr>
        <w:t>Nový Jičín</w:t>
      </w:r>
      <w:r w:rsidR="00160EEF" w:rsidRPr="009B3AE1">
        <w:rPr>
          <w:rFonts w:ascii="Arial" w:hAnsi="Arial" w:cs="Arial"/>
          <w:b/>
          <w:szCs w:val="22"/>
        </w:rPr>
        <w:t xml:space="preserve">, budovy </w:t>
      </w:r>
      <w:r w:rsidR="00804692">
        <w:rPr>
          <w:rFonts w:ascii="Arial" w:hAnsi="Arial" w:cs="Arial"/>
          <w:b/>
          <w:szCs w:val="22"/>
        </w:rPr>
        <w:t xml:space="preserve">města </w:t>
      </w:r>
      <w:r w:rsidR="009B3AE1">
        <w:rPr>
          <w:rFonts w:ascii="Arial" w:hAnsi="Arial" w:cs="Arial"/>
          <w:b/>
          <w:szCs w:val="22"/>
        </w:rPr>
        <w:t>Nový Jič</w:t>
      </w:r>
      <w:r w:rsidR="00160EEF" w:rsidRPr="009B3AE1">
        <w:rPr>
          <w:rFonts w:ascii="Arial" w:hAnsi="Arial" w:cs="Arial"/>
          <w:b/>
          <w:szCs w:val="22"/>
        </w:rPr>
        <w:t>í</w:t>
      </w:r>
      <w:r w:rsidR="009B3AE1">
        <w:rPr>
          <w:rFonts w:ascii="Arial" w:hAnsi="Arial" w:cs="Arial"/>
          <w:b/>
          <w:szCs w:val="22"/>
        </w:rPr>
        <w:t>n</w:t>
      </w:r>
      <w:r w:rsidR="00804692">
        <w:rPr>
          <w:rFonts w:ascii="Arial" w:hAnsi="Arial" w:cs="Arial"/>
          <w:b/>
          <w:szCs w:val="22"/>
        </w:rPr>
        <w:t xml:space="preserve"> ve správě Odboru bytového</w:t>
      </w:r>
    </w:p>
    <w:p w14:paraId="54DF98E8" w14:textId="77777777" w:rsidR="007549AB" w:rsidRPr="009B3AE1" w:rsidRDefault="00590B56" w:rsidP="0081183D">
      <w:pPr>
        <w:jc w:val="center"/>
        <w:rPr>
          <w:rFonts w:ascii="Arial" w:hAnsi="Arial" w:cs="Arial"/>
          <w:sz w:val="22"/>
          <w:szCs w:val="22"/>
        </w:rPr>
      </w:pPr>
      <w:r w:rsidRPr="009B3AE1">
        <w:rPr>
          <w:rFonts w:ascii="Arial" w:hAnsi="Arial" w:cs="Arial"/>
          <w:sz w:val="22"/>
          <w:szCs w:val="22"/>
        </w:rPr>
        <w:t>(dále jen „</w:t>
      </w:r>
      <w:r w:rsidR="00236E45" w:rsidRPr="009B3AE1">
        <w:rPr>
          <w:rFonts w:ascii="Arial" w:hAnsi="Arial" w:cs="Arial"/>
          <w:b/>
          <w:sz w:val="22"/>
          <w:szCs w:val="22"/>
        </w:rPr>
        <w:t>sm</w:t>
      </w:r>
      <w:r w:rsidR="007549AB" w:rsidRPr="009B3AE1">
        <w:rPr>
          <w:rFonts w:ascii="Arial" w:hAnsi="Arial" w:cs="Arial"/>
          <w:b/>
          <w:sz w:val="22"/>
          <w:szCs w:val="22"/>
        </w:rPr>
        <w:t>louva</w:t>
      </w:r>
      <w:r w:rsidR="007549AB" w:rsidRPr="009B3AE1">
        <w:rPr>
          <w:rFonts w:ascii="Arial" w:hAnsi="Arial" w:cs="Arial"/>
          <w:sz w:val="22"/>
          <w:szCs w:val="22"/>
        </w:rPr>
        <w:t>“)</w:t>
      </w:r>
    </w:p>
    <w:p w14:paraId="20F9D586" w14:textId="77777777" w:rsidR="003718D5" w:rsidRPr="009B3AE1" w:rsidRDefault="003718D5" w:rsidP="00C93C9C">
      <w:pPr>
        <w:keepNext/>
        <w:keepLines/>
        <w:numPr>
          <w:ilvl w:val="0"/>
          <w:numId w:val="1"/>
        </w:numPr>
        <w:tabs>
          <w:tab w:val="left" w:pos="142"/>
          <w:tab w:val="left" w:pos="9356"/>
        </w:tabs>
        <w:spacing w:before="240"/>
        <w:ind w:right="6" w:hanging="1440"/>
        <w:jc w:val="center"/>
        <w:rPr>
          <w:rFonts w:ascii="Arial" w:hAnsi="Arial" w:cs="Arial"/>
          <w:sz w:val="22"/>
          <w:szCs w:val="22"/>
        </w:rPr>
      </w:pPr>
      <w:r w:rsidRPr="009B3AE1">
        <w:rPr>
          <w:rFonts w:ascii="Arial" w:hAnsi="Arial" w:cs="Arial"/>
          <w:b/>
          <w:sz w:val="22"/>
          <w:szCs w:val="22"/>
        </w:rPr>
        <w:t>Článek</w:t>
      </w:r>
    </w:p>
    <w:p w14:paraId="2B8135F8" w14:textId="77777777" w:rsidR="00D53291" w:rsidRPr="009B3AE1" w:rsidRDefault="00D53291" w:rsidP="00CE3853">
      <w:pPr>
        <w:keepNext/>
        <w:keepLines/>
        <w:tabs>
          <w:tab w:val="left" w:pos="9356"/>
        </w:tabs>
        <w:spacing w:after="120"/>
        <w:ind w:right="4"/>
        <w:jc w:val="center"/>
        <w:rPr>
          <w:rFonts w:ascii="Arial" w:hAnsi="Arial" w:cs="Arial"/>
          <w:sz w:val="22"/>
          <w:szCs w:val="22"/>
        </w:rPr>
      </w:pPr>
      <w:r w:rsidRPr="009B3AE1">
        <w:rPr>
          <w:rFonts w:ascii="Arial" w:hAnsi="Arial" w:cs="Arial"/>
          <w:b/>
          <w:sz w:val="22"/>
          <w:szCs w:val="22"/>
        </w:rPr>
        <w:t>Předmět smlouvy</w:t>
      </w:r>
      <w:r w:rsidR="00DA6BA3" w:rsidRPr="009B3AE1">
        <w:rPr>
          <w:rFonts w:ascii="Arial" w:hAnsi="Arial" w:cs="Arial"/>
          <w:b/>
          <w:sz w:val="22"/>
          <w:szCs w:val="22"/>
        </w:rPr>
        <w:t>, místo plnění</w:t>
      </w:r>
    </w:p>
    <w:p w14:paraId="064B2065" w14:textId="77777777" w:rsidR="00804692" w:rsidRDefault="00A27D8B" w:rsidP="00C75497">
      <w:pPr>
        <w:keepNext/>
        <w:keepLines/>
        <w:numPr>
          <w:ilvl w:val="0"/>
          <w:numId w:val="2"/>
        </w:numPr>
        <w:tabs>
          <w:tab w:val="left" w:pos="426"/>
          <w:tab w:val="left" w:pos="9356"/>
        </w:tabs>
        <w:spacing w:after="120"/>
        <w:ind w:left="425" w:right="4" w:hanging="425"/>
        <w:jc w:val="both"/>
        <w:rPr>
          <w:rFonts w:ascii="Arial" w:hAnsi="Arial" w:cs="Arial"/>
          <w:sz w:val="22"/>
          <w:szCs w:val="22"/>
        </w:rPr>
      </w:pPr>
      <w:r w:rsidRPr="009B3AE1">
        <w:rPr>
          <w:rFonts w:ascii="Arial" w:hAnsi="Arial" w:cs="Arial"/>
          <w:sz w:val="22"/>
          <w:szCs w:val="22"/>
        </w:rPr>
        <w:t xml:space="preserve">Poskytovatel </w:t>
      </w:r>
      <w:r w:rsidR="00D53291" w:rsidRPr="009B3AE1">
        <w:rPr>
          <w:rFonts w:ascii="Arial" w:hAnsi="Arial" w:cs="Arial"/>
          <w:sz w:val="22"/>
          <w:szCs w:val="22"/>
        </w:rPr>
        <w:t xml:space="preserve">se </w:t>
      </w:r>
      <w:r w:rsidR="00FE721D" w:rsidRPr="009B3AE1">
        <w:rPr>
          <w:rFonts w:ascii="Arial" w:hAnsi="Arial" w:cs="Arial"/>
          <w:sz w:val="22"/>
          <w:szCs w:val="22"/>
        </w:rPr>
        <w:t>za podmínek stanovených touto</w:t>
      </w:r>
      <w:r w:rsidR="00D53291" w:rsidRPr="009B3AE1">
        <w:rPr>
          <w:rFonts w:ascii="Arial" w:hAnsi="Arial" w:cs="Arial"/>
          <w:sz w:val="22"/>
          <w:szCs w:val="22"/>
        </w:rPr>
        <w:t xml:space="preserve"> </w:t>
      </w:r>
      <w:r w:rsidR="00236E45" w:rsidRPr="009B3AE1">
        <w:rPr>
          <w:rFonts w:ascii="Arial" w:hAnsi="Arial" w:cs="Arial"/>
          <w:sz w:val="22"/>
          <w:szCs w:val="22"/>
        </w:rPr>
        <w:t>s</w:t>
      </w:r>
      <w:r w:rsidR="00D53291" w:rsidRPr="009B3AE1">
        <w:rPr>
          <w:rFonts w:ascii="Arial" w:hAnsi="Arial" w:cs="Arial"/>
          <w:sz w:val="22"/>
          <w:szCs w:val="22"/>
        </w:rPr>
        <w:t>mlouv</w:t>
      </w:r>
      <w:r w:rsidR="00FE721D" w:rsidRPr="009B3AE1">
        <w:rPr>
          <w:rFonts w:ascii="Arial" w:hAnsi="Arial" w:cs="Arial"/>
          <w:sz w:val="22"/>
          <w:szCs w:val="22"/>
        </w:rPr>
        <w:t>ou</w:t>
      </w:r>
      <w:r w:rsidR="00D53291" w:rsidRPr="009B3AE1">
        <w:rPr>
          <w:rFonts w:ascii="Arial" w:hAnsi="Arial" w:cs="Arial"/>
          <w:sz w:val="22"/>
          <w:szCs w:val="22"/>
        </w:rPr>
        <w:t xml:space="preserve"> zavazuje provádět pro objednatele </w:t>
      </w:r>
      <w:r w:rsidR="001434C7" w:rsidRPr="009B3AE1">
        <w:rPr>
          <w:rFonts w:ascii="Arial" w:hAnsi="Arial" w:cs="Arial"/>
          <w:sz w:val="22"/>
          <w:szCs w:val="22"/>
        </w:rPr>
        <w:t>na</w:t>
      </w:r>
      <w:r w:rsidR="003718D5" w:rsidRPr="009B3AE1">
        <w:rPr>
          <w:rFonts w:ascii="Arial" w:hAnsi="Arial" w:cs="Arial"/>
          <w:sz w:val="22"/>
          <w:szCs w:val="22"/>
        </w:rPr>
        <w:t> </w:t>
      </w:r>
      <w:r w:rsidR="001434C7" w:rsidRPr="009B3AE1">
        <w:rPr>
          <w:rFonts w:ascii="Arial" w:hAnsi="Arial" w:cs="Arial"/>
          <w:sz w:val="22"/>
          <w:szCs w:val="22"/>
        </w:rPr>
        <w:t>vlastní náklad a</w:t>
      </w:r>
      <w:r w:rsidR="00590B56" w:rsidRPr="009B3AE1">
        <w:rPr>
          <w:rFonts w:ascii="Arial" w:hAnsi="Arial" w:cs="Arial"/>
          <w:sz w:val="22"/>
          <w:szCs w:val="22"/>
        </w:rPr>
        <w:t> </w:t>
      </w:r>
      <w:r w:rsidR="001434C7" w:rsidRPr="009B3AE1">
        <w:rPr>
          <w:rFonts w:ascii="Arial" w:hAnsi="Arial" w:cs="Arial"/>
          <w:sz w:val="22"/>
          <w:szCs w:val="22"/>
        </w:rPr>
        <w:t>nebezpečí</w:t>
      </w:r>
      <w:r w:rsidR="00AC4609" w:rsidRPr="009B3AE1">
        <w:rPr>
          <w:rFonts w:ascii="Arial" w:hAnsi="Arial" w:cs="Arial"/>
          <w:sz w:val="22"/>
          <w:szCs w:val="22"/>
        </w:rPr>
        <w:t xml:space="preserve"> </w:t>
      </w:r>
      <w:r w:rsidR="00D53291" w:rsidRPr="009B3AE1">
        <w:rPr>
          <w:rFonts w:ascii="Arial" w:hAnsi="Arial" w:cs="Arial"/>
          <w:sz w:val="22"/>
          <w:szCs w:val="22"/>
        </w:rPr>
        <w:t>úklidové práce v</w:t>
      </w:r>
      <w:r w:rsidR="00286D1A" w:rsidRPr="009B3AE1">
        <w:rPr>
          <w:rFonts w:ascii="Arial" w:hAnsi="Arial" w:cs="Arial"/>
          <w:sz w:val="22"/>
          <w:szCs w:val="22"/>
        </w:rPr>
        <w:t> </w:t>
      </w:r>
      <w:r w:rsidR="00B57E30" w:rsidRPr="009B3AE1">
        <w:rPr>
          <w:rFonts w:ascii="Arial" w:hAnsi="Arial" w:cs="Arial"/>
          <w:sz w:val="22"/>
          <w:szCs w:val="22"/>
        </w:rPr>
        <w:t>budov</w:t>
      </w:r>
      <w:r w:rsidR="00286D1A" w:rsidRPr="009B3AE1">
        <w:rPr>
          <w:rFonts w:ascii="Arial" w:hAnsi="Arial" w:cs="Arial"/>
          <w:sz w:val="22"/>
          <w:szCs w:val="22"/>
        </w:rPr>
        <w:t>ách Měst</w:t>
      </w:r>
      <w:r w:rsidR="00804692">
        <w:rPr>
          <w:rFonts w:ascii="Arial" w:hAnsi="Arial" w:cs="Arial"/>
          <w:sz w:val="22"/>
          <w:szCs w:val="22"/>
        </w:rPr>
        <w:t>a</w:t>
      </w:r>
      <w:r w:rsidR="00286D1A" w:rsidRPr="009B3AE1">
        <w:rPr>
          <w:rFonts w:ascii="Arial" w:hAnsi="Arial" w:cs="Arial"/>
          <w:sz w:val="22"/>
          <w:szCs w:val="22"/>
        </w:rPr>
        <w:t xml:space="preserve"> </w:t>
      </w:r>
      <w:r w:rsidR="00374572">
        <w:rPr>
          <w:rFonts w:ascii="Arial" w:hAnsi="Arial" w:cs="Arial"/>
          <w:sz w:val="22"/>
          <w:szCs w:val="22"/>
        </w:rPr>
        <w:t>Nový Jičín</w:t>
      </w:r>
      <w:r w:rsidR="00804692">
        <w:rPr>
          <w:rFonts w:ascii="Arial" w:hAnsi="Arial" w:cs="Arial"/>
          <w:sz w:val="22"/>
          <w:szCs w:val="22"/>
        </w:rPr>
        <w:t>:</w:t>
      </w:r>
    </w:p>
    <w:p w14:paraId="5E8BA5FA"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Sokolovská 9, Nový Jičín (nebytový dům),</w:t>
      </w:r>
    </w:p>
    <w:p w14:paraId="2E6B4512"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Msgr. Šrámka 11, Nový Jičín (nebytový dům), </w:t>
      </w:r>
    </w:p>
    <w:p w14:paraId="64458C38"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Suvorovova 1854/152, Nový Jičín (nebytový dům),</w:t>
      </w:r>
    </w:p>
    <w:p w14:paraId="5B212186"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Lidická 1, Nový Jičín (nebytové prostory),</w:t>
      </w:r>
    </w:p>
    <w:p w14:paraId="21100213"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lastRenderedPageBreak/>
        <w:t xml:space="preserve">budova na adrese Zborovská 11, Nový Jičín (bytový dům), </w:t>
      </w:r>
    </w:p>
    <w:p w14:paraId="7E2C580F"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Trlicova 10, Nový Jičín (bytový dům), </w:t>
      </w:r>
    </w:p>
    <w:p w14:paraId="063B2A65"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Masarykovo náměstí 2, Nový Jičín (bytový dům), </w:t>
      </w:r>
    </w:p>
    <w:p w14:paraId="26D60A62"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Jičínská 272, Nový Jičín-Loučka (bytový dům), </w:t>
      </w:r>
    </w:p>
    <w:p w14:paraId="7C591316"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Jičínská 275, Nový Jičín-Loučka (bytový dům), </w:t>
      </w:r>
    </w:p>
    <w:p w14:paraId="003E29C2"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Na Lani 212, Nový Jičín-Loučka (bytový dům),</w:t>
      </w:r>
    </w:p>
    <w:p w14:paraId="6BD4A734"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Revoluční 36, Nový Jičín (bytový dům), </w:t>
      </w:r>
    </w:p>
    <w:p w14:paraId="581F6AC7"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Dlouhá 19, Nový Jičín (bytový dům), </w:t>
      </w:r>
    </w:p>
    <w:p w14:paraId="48504A4E"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domu s pečovatelskou službou (dále jen budova DPS) na adrese U Jičínky 25, Nový Jičín </w:t>
      </w:r>
    </w:p>
    <w:p w14:paraId="4B3F6F66"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domu s pečovatelskou službou (dále jen budova DPS) na adrese Pod Lipami 19, Nový Jičín </w:t>
      </w:r>
    </w:p>
    <w:p w14:paraId="5BA16675"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domu s pečovatelskou službou (dále jen budova DPS) na adrese Revoluční 6, Nový Jičín.</w:t>
      </w:r>
    </w:p>
    <w:p w14:paraId="59E47E81"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Luční 2, Nový Jičín (bytový dům)</w:t>
      </w:r>
    </w:p>
    <w:p w14:paraId="2DD5F933"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Luční 3, Nový Jičín (bytový dům)</w:t>
      </w:r>
    </w:p>
    <w:p w14:paraId="04C5E74F"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Luční 4, Nový Jičín (bytový dům)</w:t>
      </w:r>
    </w:p>
    <w:p w14:paraId="374763A5"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K Archivu 2, Nový Jičín (bytový dům)</w:t>
      </w:r>
    </w:p>
    <w:p w14:paraId="17003F17" w14:textId="04EF4CB2" w:rsidR="00D02739" w:rsidRPr="009B3AE1" w:rsidRDefault="0075105B" w:rsidP="00804692">
      <w:pPr>
        <w:keepNext/>
        <w:keepLines/>
        <w:tabs>
          <w:tab w:val="left" w:pos="426"/>
          <w:tab w:val="left" w:pos="9356"/>
        </w:tabs>
        <w:spacing w:after="120"/>
        <w:ind w:left="425" w:right="4"/>
        <w:jc w:val="both"/>
        <w:rPr>
          <w:rFonts w:ascii="Arial" w:hAnsi="Arial" w:cs="Arial"/>
          <w:sz w:val="22"/>
          <w:szCs w:val="22"/>
        </w:rPr>
      </w:pPr>
      <w:r w:rsidRPr="009B3AE1">
        <w:rPr>
          <w:rFonts w:ascii="Arial" w:hAnsi="Arial" w:cs="Arial"/>
          <w:sz w:val="22"/>
          <w:szCs w:val="22"/>
        </w:rPr>
        <w:t xml:space="preserve">(dále </w:t>
      </w:r>
      <w:r w:rsidR="002C52A2" w:rsidRPr="009B3AE1">
        <w:rPr>
          <w:rFonts w:ascii="Arial" w:hAnsi="Arial" w:cs="Arial"/>
          <w:sz w:val="22"/>
          <w:szCs w:val="22"/>
        </w:rPr>
        <w:t>jen jako</w:t>
      </w:r>
      <w:r w:rsidR="00D06CD2" w:rsidRPr="009B3AE1">
        <w:rPr>
          <w:rFonts w:ascii="Arial" w:hAnsi="Arial" w:cs="Arial"/>
          <w:sz w:val="22"/>
          <w:szCs w:val="22"/>
        </w:rPr>
        <w:t xml:space="preserve"> </w:t>
      </w:r>
      <w:r w:rsidRPr="009B3AE1">
        <w:rPr>
          <w:rFonts w:ascii="Arial" w:hAnsi="Arial" w:cs="Arial"/>
          <w:sz w:val="22"/>
          <w:szCs w:val="22"/>
        </w:rPr>
        <w:t>„</w:t>
      </w:r>
      <w:r w:rsidR="00D06CD2" w:rsidRPr="009B3AE1">
        <w:rPr>
          <w:rFonts w:ascii="Arial" w:hAnsi="Arial" w:cs="Arial"/>
          <w:b/>
          <w:sz w:val="22"/>
          <w:szCs w:val="22"/>
        </w:rPr>
        <w:t>budova</w:t>
      </w:r>
      <w:r w:rsidRPr="009B3AE1">
        <w:rPr>
          <w:rFonts w:ascii="Arial" w:hAnsi="Arial" w:cs="Arial"/>
          <w:sz w:val="22"/>
          <w:szCs w:val="22"/>
        </w:rPr>
        <w:t>“</w:t>
      </w:r>
      <w:r w:rsidR="002C52A2" w:rsidRPr="009B3AE1">
        <w:rPr>
          <w:rFonts w:ascii="Arial" w:hAnsi="Arial" w:cs="Arial"/>
          <w:sz w:val="22"/>
          <w:szCs w:val="22"/>
        </w:rPr>
        <w:t>)</w:t>
      </w:r>
      <w:r w:rsidR="00787591" w:rsidRPr="009B3AE1">
        <w:rPr>
          <w:rFonts w:ascii="Arial" w:hAnsi="Arial" w:cs="Arial"/>
          <w:sz w:val="22"/>
          <w:szCs w:val="22"/>
        </w:rPr>
        <w:t xml:space="preserve">, </w:t>
      </w:r>
      <w:r w:rsidR="00564B70" w:rsidRPr="009B3AE1">
        <w:rPr>
          <w:rFonts w:ascii="Arial" w:hAnsi="Arial" w:cs="Arial"/>
          <w:sz w:val="22"/>
          <w:szCs w:val="22"/>
        </w:rPr>
        <w:t>a</w:t>
      </w:r>
      <w:r w:rsidR="00E405DA" w:rsidRPr="009B3AE1">
        <w:rPr>
          <w:rFonts w:ascii="Arial" w:hAnsi="Arial" w:cs="Arial"/>
          <w:sz w:val="22"/>
          <w:szCs w:val="22"/>
        </w:rPr>
        <w:t> </w:t>
      </w:r>
      <w:r w:rsidR="005A72CB" w:rsidRPr="009B3AE1">
        <w:rPr>
          <w:rFonts w:ascii="Arial" w:hAnsi="Arial" w:cs="Arial"/>
          <w:sz w:val="22"/>
          <w:szCs w:val="22"/>
        </w:rPr>
        <w:t>to</w:t>
      </w:r>
      <w:r w:rsidR="00E405DA" w:rsidRPr="009B3AE1">
        <w:rPr>
          <w:rFonts w:ascii="Arial" w:hAnsi="Arial" w:cs="Arial"/>
          <w:sz w:val="22"/>
          <w:szCs w:val="22"/>
        </w:rPr>
        <w:t> </w:t>
      </w:r>
      <w:r w:rsidR="00640EA6" w:rsidRPr="009B3AE1">
        <w:rPr>
          <w:rFonts w:ascii="Arial" w:hAnsi="Arial" w:cs="Arial"/>
          <w:sz w:val="22"/>
          <w:szCs w:val="22"/>
        </w:rPr>
        <w:t>v</w:t>
      </w:r>
      <w:r w:rsidR="00EC5E71" w:rsidRPr="009B3AE1">
        <w:rPr>
          <w:rFonts w:ascii="Arial" w:hAnsi="Arial" w:cs="Arial"/>
          <w:sz w:val="22"/>
          <w:szCs w:val="22"/>
        </w:rPr>
        <w:t xml:space="preserve"> </w:t>
      </w:r>
      <w:r w:rsidR="00640EA6" w:rsidRPr="009B3AE1">
        <w:rPr>
          <w:rFonts w:ascii="Arial" w:hAnsi="Arial" w:cs="Arial"/>
          <w:sz w:val="22"/>
          <w:szCs w:val="22"/>
        </w:rPr>
        <w:t xml:space="preserve">souladu </w:t>
      </w:r>
      <w:r w:rsidR="00B5392A" w:rsidRPr="009B3AE1">
        <w:rPr>
          <w:rFonts w:ascii="Arial" w:hAnsi="Arial" w:cs="Arial"/>
          <w:sz w:val="22"/>
          <w:szCs w:val="22"/>
        </w:rPr>
        <w:t xml:space="preserve">s Přílohou č. 1 - Standardy </w:t>
      </w:r>
      <w:r w:rsidR="003C4234" w:rsidRPr="009B3AE1">
        <w:rPr>
          <w:rFonts w:ascii="Arial" w:hAnsi="Arial" w:cs="Arial"/>
          <w:sz w:val="22"/>
          <w:szCs w:val="22"/>
        </w:rPr>
        <w:t xml:space="preserve">úklidových prací </w:t>
      </w:r>
      <w:r w:rsidR="00EF5DEF" w:rsidRPr="009B3AE1">
        <w:rPr>
          <w:rFonts w:ascii="Arial" w:hAnsi="Arial" w:cs="Arial"/>
          <w:sz w:val="22"/>
          <w:szCs w:val="22"/>
        </w:rPr>
        <w:t>(dále také „</w:t>
      </w:r>
      <w:r w:rsidR="00EF5DEF" w:rsidRPr="009B3AE1">
        <w:rPr>
          <w:rFonts w:ascii="Arial" w:hAnsi="Arial" w:cs="Arial"/>
          <w:b/>
          <w:sz w:val="22"/>
          <w:szCs w:val="22"/>
        </w:rPr>
        <w:t>úklidové práce</w:t>
      </w:r>
      <w:r w:rsidR="00A80E12" w:rsidRPr="009B3AE1">
        <w:rPr>
          <w:rFonts w:ascii="Arial" w:hAnsi="Arial" w:cs="Arial"/>
          <w:sz w:val="22"/>
          <w:szCs w:val="22"/>
        </w:rPr>
        <w:t>“)</w:t>
      </w:r>
      <w:r w:rsidR="00181E51" w:rsidRPr="009B3AE1">
        <w:rPr>
          <w:rFonts w:ascii="Arial" w:hAnsi="Arial" w:cs="Arial"/>
          <w:sz w:val="22"/>
          <w:szCs w:val="22"/>
        </w:rPr>
        <w:t xml:space="preserve"> a Přílohou č. 2 – Rozsah úklidových prací.</w:t>
      </w:r>
    </w:p>
    <w:p w14:paraId="7F812094" w14:textId="64C1088A" w:rsidR="00F6301C" w:rsidRPr="009B3AE1" w:rsidRDefault="00F6301C" w:rsidP="00935432">
      <w:pPr>
        <w:keepNext/>
        <w:keepLines/>
        <w:numPr>
          <w:ilvl w:val="0"/>
          <w:numId w:val="2"/>
        </w:numPr>
        <w:tabs>
          <w:tab w:val="left" w:pos="426"/>
          <w:tab w:val="left" w:pos="9356"/>
        </w:tabs>
        <w:spacing w:after="120"/>
        <w:ind w:left="425" w:right="4" w:hanging="425"/>
        <w:jc w:val="both"/>
        <w:rPr>
          <w:rFonts w:ascii="Arial" w:hAnsi="Arial" w:cs="Arial"/>
          <w:sz w:val="22"/>
          <w:szCs w:val="22"/>
        </w:rPr>
      </w:pPr>
      <w:r w:rsidRPr="009B3AE1">
        <w:rPr>
          <w:rFonts w:ascii="Arial" w:hAnsi="Arial" w:cs="Arial"/>
          <w:sz w:val="22"/>
          <w:szCs w:val="22"/>
        </w:rPr>
        <w:t>V rámci úklidových prací se pro účely této smlouvy rozlišuj</w:t>
      </w:r>
      <w:r w:rsidR="00237314" w:rsidRPr="009B3AE1">
        <w:rPr>
          <w:rFonts w:ascii="Arial" w:hAnsi="Arial" w:cs="Arial"/>
          <w:sz w:val="22"/>
          <w:szCs w:val="22"/>
        </w:rPr>
        <w:t>e</w:t>
      </w:r>
      <w:r w:rsidRPr="009B3AE1">
        <w:rPr>
          <w:rFonts w:ascii="Arial" w:hAnsi="Arial" w:cs="Arial"/>
          <w:sz w:val="22"/>
          <w:szCs w:val="22"/>
        </w:rPr>
        <w:t xml:space="preserve"> </w:t>
      </w:r>
      <w:r w:rsidR="003B4CCE">
        <w:rPr>
          <w:rFonts w:ascii="Arial" w:hAnsi="Arial" w:cs="Arial"/>
          <w:sz w:val="22"/>
          <w:szCs w:val="22"/>
        </w:rPr>
        <w:t>pravidelný a</w:t>
      </w:r>
      <w:r w:rsidR="00237314" w:rsidRPr="009B3AE1">
        <w:rPr>
          <w:rFonts w:ascii="Arial" w:hAnsi="Arial" w:cs="Arial"/>
          <w:sz w:val="22"/>
          <w:szCs w:val="22"/>
        </w:rPr>
        <w:t xml:space="preserve"> nepravidelný úklid</w:t>
      </w:r>
      <w:r w:rsidRPr="009B3AE1">
        <w:rPr>
          <w:rFonts w:ascii="Arial" w:hAnsi="Arial" w:cs="Arial"/>
          <w:sz w:val="22"/>
          <w:szCs w:val="22"/>
        </w:rPr>
        <w:t>, kter</w:t>
      </w:r>
      <w:r w:rsidR="00237314" w:rsidRPr="009B3AE1">
        <w:rPr>
          <w:rFonts w:ascii="Arial" w:hAnsi="Arial" w:cs="Arial"/>
          <w:sz w:val="22"/>
          <w:szCs w:val="22"/>
        </w:rPr>
        <w:t>ý</w:t>
      </w:r>
      <w:r w:rsidRPr="009B3AE1">
        <w:rPr>
          <w:rFonts w:ascii="Arial" w:hAnsi="Arial" w:cs="Arial"/>
          <w:sz w:val="22"/>
          <w:szCs w:val="22"/>
        </w:rPr>
        <w:t xml:space="preserve"> zahrnuj</w:t>
      </w:r>
      <w:r w:rsidR="00237314" w:rsidRPr="009B3AE1">
        <w:rPr>
          <w:rFonts w:ascii="Arial" w:hAnsi="Arial" w:cs="Arial"/>
          <w:sz w:val="22"/>
          <w:szCs w:val="22"/>
        </w:rPr>
        <w:t>e</w:t>
      </w:r>
      <w:r w:rsidRPr="009B3AE1">
        <w:rPr>
          <w:rFonts w:ascii="Arial" w:hAnsi="Arial" w:cs="Arial"/>
          <w:sz w:val="22"/>
          <w:szCs w:val="22"/>
        </w:rPr>
        <w:t xml:space="preserve"> všechny úklidové práce dle </w:t>
      </w:r>
      <w:r w:rsidR="00A27D8B" w:rsidRPr="009B3AE1">
        <w:rPr>
          <w:rFonts w:ascii="Arial" w:hAnsi="Arial" w:cs="Arial"/>
          <w:sz w:val="22"/>
          <w:szCs w:val="22"/>
        </w:rPr>
        <w:t>P</w:t>
      </w:r>
      <w:r w:rsidRPr="009B3AE1">
        <w:rPr>
          <w:rFonts w:ascii="Arial" w:hAnsi="Arial" w:cs="Arial"/>
          <w:sz w:val="22"/>
          <w:szCs w:val="22"/>
        </w:rPr>
        <w:t>řílohy č. 1</w:t>
      </w:r>
      <w:r w:rsidR="00424A5C" w:rsidRPr="009B3AE1">
        <w:rPr>
          <w:rFonts w:ascii="Arial" w:hAnsi="Arial" w:cs="Arial"/>
          <w:sz w:val="22"/>
          <w:szCs w:val="22"/>
        </w:rPr>
        <w:t xml:space="preserve">. </w:t>
      </w:r>
    </w:p>
    <w:p w14:paraId="17CBDC0F" w14:textId="3C765115" w:rsidR="00285FBD" w:rsidRPr="009B3AE1" w:rsidRDefault="007016C1" w:rsidP="00935432">
      <w:pPr>
        <w:keepNext/>
        <w:keepLines/>
        <w:numPr>
          <w:ilvl w:val="0"/>
          <w:numId w:val="2"/>
        </w:numPr>
        <w:tabs>
          <w:tab w:val="left" w:pos="426"/>
          <w:tab w:val="left" w:pos="9356"/>
        </w:tabs>
        <w:spacing w:after="120"/>
        <w:ind w:left="425" w:right="6" w:hanging="425"/>
        <w:jc w:val="both"/>
        <w:rPr>
          <w:rFonts w:ascii="Arial" w:hAnsi="Arial" w:cs="Arial"/>
          <w:sz w:val="22"/>
          <w:szCs w:val="22"/>
        </w:rPr>
      </w:pPr>
      <w:r w:rsidRPr="009B3AE1">
        <w:rPr>
          <w:rFonts w:ascii="Arial" w:hAnsi="Arial" w:cs="Arial"/>
          <w:sz w:val="22"/>
          <w:szCs w:val="22"/>
        </w:rPr>
        <w:t xml:space="preserve">Objednatel </w:t>
      </w:r>
      <w:r w:rsidR="00FF4423" w:rsidRPr="009B3AE1">
        <w:rPr>
          <w:rFonts w:ascii="Arial" w:hAnsi="Arial" w:cs="Arial"/>
          <w:sz w:val="22"/>
          <w:szCs w:val="22"/>
        </w:rPr>
        <w:t>se zavazuje hradit za řádně provedené úklidové práce cenu sjednanou v</w:t>
      </w:r>
      <w:r w:rsidR="00724683" w:rsidRPr="009B3AE1" w:rsidDel="00724683">
        <w:rPr>
          <w:rFonts w:ascii="Arial" w:hAnsi="Arial" w:cs="Arial"/>
          <w:sz w:val="22"/>
          <w:szCs w:val="22"/>
        </w:rPr>
        <w:t xml:space="preserve"> </w:t>
      </w:r>
      <w:r w:rsidR="004C4439" w:rsidRPr="009B3AE1">
        <w:rPr>
          <w:rFonts w:ascii="Arial" w:hAnsi="Arial" w:cs="Arial"/>
          <w:sz w:val="22"/>
          <w:szCs w:val="22"/>
        </w:rPr>
        <w:t>P</w:t>
      </w:r>
      <w:r w:rsidR="00D02739" w:rsidRPr="009B3AE1">
        <w:rPr>
          <w:rFonts w:ascii="Arial" w:hAnsi="Arial" w:cs="Arial"/>
          <w:sz w:val="22"/>
          <w:szCs w:val="22"/>
        </w:rPr>
        <w:t xml:space="preserve">říloze </w:t>
      </w:r>
      <w:r w:rsidR="00D02739" w:rsidRPr="003B4CCE">
        <w:rPr>
          <w:rFonts w:ascii="Arial" w:hAnsi="Arial" w:cs="Arial"/>
          <w:sz w:val="22"/>
          <w:szCs w:val="22"/>
        </w:rPr>
        <w:t>č. 3</w:t>
      </w:r>
      <w:r w:rsidR="006322D4" w:rsidRPr="009B3AE1">
        <w:rPr>
          <w:rFonts w:ascii="Arial" w:hAnsi="Arial" w:cs="Arial"/>
          <w:sz w:val="22"/>
          <w:szCs w:val="22"/>
        </w:rPr>
        <w:t xml:space="preserve"> této</w:t>
      </w:r>
      <w:r w:rsidR="00D02739" w:rsidRPr="009B3AE1">
        <w:rPr>
          <w:rFonts w:ascii="Arial" w:hAnsi="Arial" w:cs="Arial"/>
          <w:sz w:val="22"/>
          <w:szCs w:val="22"/>
        </w:rPr>
        <w:t xml:space="preserve"> </w:t>
      </w:r>
      <w:r w:rsidR="00285FBD" w:rsidRPr="009B3AE1">
        <w:rPr>
          <w:rFonts w:ascii="Arial" w:hAnsi="Arial" w:cs="Arial"/>
          <w:sz w:val="22"/>
          <w:szCs w:val="22"/>
        </w:rPr>
        <w:t>smlouvy</w:t>
      </w:r>
      <w:r w:rsidR="00EF5DEF" w:rsidRPr="009B3AE1">
        <w:rPr>
          <w:rFonts w:ascii="Arial" w:hAnsi="Arial" w:cs="Arial"/>
          <w:sz w:val="22"/>
          <w:szCs w:val="22"/>
        </w:rPr>
        <w:t>.</w:t>
      </w:r>
      <w:r w:rsidR="00CB33AF" w:rsidRPr="009B3AE1">
        <w:rPr>
          <w:rFonts w:ascii="Arial" w:hAnsi="Arial" w:cs="Arial"/>
          <w:sz w:val="22"/>
          <w:szCs w:val="22"/>
        </w:rPr>
        <w:t xml:space="preserve"> </w:t>
      </w:r>
    </w:p>
    <w:p w14:paraId="02C5DC88" w14:textId="621FA381" w:rsidR="001D523B" w:rsidRPr="009B3AE1" w:rsidRDefault="00A27D8B" w:rsidP="001D523B">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A5638F" w:rsidRPr="009B3AE1">
        <w:rPr>
          <w:rFonts w:ascii="Arial" w:hAnsi="Arial" w:cs="Arial"/>
          <w:sz w:val="22"/>
          <w:szCs w:val="22"/>
        </w:rPr>
        <w:t xml:space="preserve">je povinen zajistit provádění úklidových prací </w:t>
      </w:r>
      <w:r w:rsidR="007D4C11" w:rsidRPr="009B3AE1">
        <w:rPr>
          <w:rFonts w:ascii="Arial" w:hAnsi="Arial" w:cs="Arial"/>
          <w:sz w:val="22"/>
          <w:szCs w:val="22"/>
        </w:rPr>
        <w:t xml:space="preserve">svými </w:t>
      </w:r>
      <w:r w:rsidR="00CF5848" w:rsidRPr="009B3AE1">
        <w:rPr>
          <w:rFonts w:ascii="Arial" w:hAnsi="Arial" w:cs="Arial"/>
          <w:sz w:val="22"/>
          <w:szCs w:val="22"/>
        </w:rPr>
        <w:t>pracovníky</w:t>
      </w:r>
      <w:r w:rsidR="007D4C11" w:rsidRPr="009B3AE1">
        <w:rPr>
          <w:rFonts w:ascii="Arial" w:hAnsi="Arial" w:cs="Arial"/>
          <w:sz w:val="22"/>
          <w:szCs w:val="22"/>
        </w:rPr>
        <w:t>,</w:t>
      </w:r>
      <w:r w:rsidR="00F83014" w:rsidRPr="009B3AE1">
        <w:rPr>
          <w:rFonts w:ascii="Arial" w:hAnsi="Arial" w:cs="Arial"/>
          <w:sz w:val="22"/>
          <w:szCs w:val="22"/>
        </w:rPr>
        <w:t xml:space="preserve"> zejména pak pracovníky, jimiž prokazoval splnění kvalifikace v rámci své účasti v zadávacím řízení veřejné zakázky,</w:t>
      </w:r>
      <w:r w:rsidR="007D4C11" w:rsidRPr="009B3AE1">
        <w:rPr>
          <w:rFonts w:ascii="Arial" w:hAnsi="Arial" w:cs="Arial"/>
          <w:sz w:val="22"/>
          <w:szCs w:val="22"/>
        </w:rPr>
        <w:t xml:space="preserve"> a</w:t>
      </w:r>
      <w:r w:rsidR="00CF5848" w:rsidRPr="009B3AE1">
        <w:rPr>
          <w:rFonts w:ascii="Arial" w:hAnsi="Arial" w:cs="Arial"/>
          <w:sz w:val="22"/>
          <w:szCs w:val="22"/>
        </w:rPr>
        <w:t> </w:t>
      </w:r>
      <w:r w:rsidR="007D4C11" w:rsidRPr="009B3AE1">
        <w:rPr>
          <w:rFonts w:ascii="Arial" w:hAnsi="Arial" w:cs="Arial"/>
          <w:sz w:val="22"/>
          <w:szCs w:val="22"/>
        </w:rPr>
        <w:t xml:space="preserve">to </w:t>
      </w:r>
      <w:r w:rsidR="00A5638F" w:rsidRPr="009B3AE1">
        <w:rPr>
          <w:rFonts w:ascii="Arial" w:hAnsi="Arial" w:cs="Arial"/>
          <w:sz w:val="22"/>
          <w:szCs w:val="22"/>
        </w:rPr>
        <w:t>zásadně osobami bezúhonnými, spolehlivými, u kterých je dána záruka, že budou práce vykonávat profesionálně</w:t>
      </w:r>
      <w:r w:rsidR="00A9573A" w:rsidRPr="009B3AE1">
        <w:rPr>
          <w:rFonts w:ascii="Arial" w:hAnsi="Arial" w:cs="Arial"/>
          <w:sz w:val="22"/>
          <w:szCs w:val="22"/>
        </w:rPr>
        <w:t xml:space="preserve">, tj. v souladu s technologickými postupy úklidových prací, předpisy a </w:t>
      </w:r>
      <w:r w:rsidR="00873A0B" w:rsidRPr="009B3AE1">
        <w:rPr>
          <w:rFonts w:ascii="Arial" w:hAnsi="Arial" w:cs="Arial"/>
          <w:sz w:val="22"/>
          <w:szCs w:val="22"/>
        </w:rPr>
        <w:t xml:space="preserve">hygienickými </w:t>
      </w:r>
      <w:r w:rsidR="00A9573A" w:rsidRPr="009B3AE1">
        <w:rPr>
          <w:rFonts w:ascii="Arial" w:hAnsi="Arial" w:cs="Arial"/>
          <w:sz w:val="22"/>
          <w:szCs w:val="22"/>
        </w:rPr>
        <w:t>normami pro používání čistících, desinfekčních, technických prostředků a dalších materiálů potřebných při plnění této smlouvy</w:t>
      </w:r>
      <w:r w:rsidR="00CF5848" w:rsidRPr="009B3AE1">
        <w:rPr>
          <w:rFonts w:ascii="Arial" w:hAnsi="Arial" w:cs="Arial"/>
          <w:sz w:val="22"/>
          <w:szCs w:val="22"/>
        </w:rPr>
        <w:t xml:space="preserve"> (dále jen „</w:t>
      </w:r>
      <w:r w:rsidR="00CF5848" w:rsidRPr="009B3AE1">
        <w:rPr>
          <w:rFonts w:ascii="Arial" w:hAnsi="Arial" w:cs="Arial"/>
          <w:b/>
          <w:sz w:val="22"/>
          <w:szCs w:val="22"/>
        </w:rPr>
        <w:t>pracovníci</w:t>
      </w:r>
      <w:r w:rsidR="00CF5848" w:rsidRPr="009B3AE1">
        <w:rPr>
          <w:rFonts w:ascii="Arial" w:hAnsi="Arial" w:cs="Arial"/>
          <w:sz w:val="22"/>
          <w:szCs w:val="22"/>
        </w:rPr>
        <w:t>“)</w:t>
      </w:r>
      <w:r w:rsidR="00A9573A" w:rsidRPr="009B3AE1">
        <w:rPr>
          <w:rFonts w:ascii="Arial" w:hAnsi="Arial" w:cs="Arial"/>
          <w:sz w:val="22"/>
          <w:szCs w:val="22"/>
        </w:rPr>
        <w:t>.</w:t>
      </w:r>
    </w:p>
    <w:p w14:paraId="5F07CCC1" w14:textId="324FEEA9" w:rsidR="008E4A6F" w:rsidRPr="009B3AE1" w:rsidRDefault="008E4A6F" w:rsidP="008E4A6F">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Poskytovatel je při plnění této smlouvy povinen zajistit, aby pracovníci vykonávající úklidové práce dle této smlouvy byli povinni zachovávat mlčenlivost o osobních údajích</w:t>
      </w:r>
      <w:r w:rsidR="00375A3E" w:rsidRPr="009B3AE1">
        <w:rPr>
          <w:rFonts w:ascii="Arial" w:hAnsi="Arial" w:cs="Arial"/>
          <w:sz w:val="22"/>
          <w:szCs w:val="22"/>
        </w:rPr>
        <w:t xml:space="preserve"> zjištěných při provádění úklidových prací,</w:t>
      </w:r>
      <w:r w:rsidRPr="009B3AE1">
        <w:rPr>
          <w:rFonts w:ascii="Arial" w:hAnsi="Arial" w:cs="Arial"/>
          <w:sz w:val="22"/>
          <w:szCs w:val="22"/>
        </w:rPr>
        <w:t xml:space="preserve"> a o bezpečnostních opatřeních, jejichž zveřejnění by ohrozilo jejich zabezpečení, a to i po skončení pracovněprávního vztahu k poskytovateli.</w:t>
      </w:r>
    </w:p>
    <w:p w14:paraId="7BA9FFE8" w14:textId="6E5195C8" w:rsidR="00A5638F" w:rsidRPr="009B3AE1" w:rsidRDefault="00A27D8B" w:rsidP="00935432">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45635E" w:rsidRPr="009B3AE1">
        <w:rPr>
          <w:rFonts w:ascii="Arial" w:hAnsi="Arial" w:cs="Arial"/>
          <w:sz w:val="22"/>
          <w:szCs w:val="22"/>
        </w:rPr>
        <w:t xml:space="preserve">předložil </w:t>
      </w:r>
      <w:r w:rsidR="00C93C9C" w:rsidRPr="009B3AE1">
        <w:rPr>
          <w:rFonts w:ascii="Arial" w:hAnsi="Arial" w:cs="Arial"/>
          <w:sz w:val="22"/>
          <w:szCs w:val="22"/>
        </w:rPr>
        <w:t>před podpisem smlouvy</w:t>
      </w:r>
      <w:r w:rsidR="00A5638F" w:rsidRPr="009B3AE1">
        <w:rPr>
          <w:rFonts w:ascii="Arial" w:hAnsi="Arial" w:cs="Arial"/>
          <w:sz w:val="22"/>
          <w:szCs w:val="22"/>
        </w:rPr>
        <w:t xml:space="preserve"> </w:t>
      </w:r>
      <w:r w:rsidR="0074155C" w:rsidRPr="009B3AE1">
        <w:rPr>
          <w:rFonts w:ascii="Arial" w:hAnsi="Arial" w:cs="Arial"/>
          <w:sz w:val="22"/>
          <w:szCs w:val="22"/>
        </w:rPr>
        <w:t xml:space="preserve">jmenný </w:t>
      </w:r>
      <w:r w:rsidR="00A5638F" w:rsidRPr="009B3AE1">
        <w:rPr>
          <w:rFonts w:ascii="Arial" w:hAnsi="Arial" w:cs="Arial"/>
          <w:sz w:val="22"/>
          <w:szCs w:val="22"/>
        </w:rPr>
        <w:t>seznam</w:t>
      </w:r>
      <w:r w:rsidR="0074155C" w:rsidRPr="009B3AE1">
        <w:rPr>
          <w:rFonts w:ascii="Arial" w:hAnsi="Arial" w:cs="Arial"/>
          <w:sz w:val="22"/>
          <w:szCs w:val="22"/>
        </w:rPr>
        <w:t xml:space="preserve"> všech</w:t>
      </w:r>
      <w:r w:rsidR="00A5638F" w:rsidRPr="009B3AE1">
        <w:rPr>
          <w:rFonts w:ascii="Arial" w:hAnsi="Arial" w:cs="Arial"/>
          <w:sz w:val="22"/>
          <w:szCs w:val="22"/>
        </w:rPr>
        <w:t xml:space="preserve"> pracovníků</w:t>
      </w:r>
      <w:r w:rsidR="00F83014" w:rsidRPr="009B3AE1">
        <w:rPr>
          <w:rFonts w:ascii="Arial" w:hAnsi="Arial" w:cs="Arial"/>
          <w:sz w:val="22"/>
          <w:szCs w:val="22"/>
        </w:rPr>
        <w:t xml:space="preserve"> dle Přílohy </w:t>
      </w:r>
      <w:r w:rsidR="00F83014" w:rsidRPr="003B4CCE">
        <w:rPr>
          <w:rFonts w:ascii="Arial" w:hAnsi="Arial" w:cs="Arial"/>
          <w:sz w:val="22"/>
          <w:szCs w:val="22"/>
        </w:rPr>
        <w:t>č. 4</w:t>
      </w:r>
      <w:r w:rsidR="00F83014" w:rsidRPr="009B3AE1">
        <w:rPr>
          <w:rFonts w:ascii="Arial" w:hAnsi="Arial" w:cs="Arial"/>
          <w:sz w:val="22"/>
          <w:szCs w:val="22"/>
        </w:rPr>
        <w:t xml:space="preserve"> této smlouvy</w:t>
      </w:r>
      <w:r w:rsidR="00A5638F" w:rsidRPr="009B3AE1">
        <w:rPr>
          <w:rFonts w:ascii="Arial" w:hAnsi="Arial" w:cs="Arial"/>
          <w:sz w:val="22"/>
          <w:szCs w:val="22"/>
        </w:rPr>
        <w:t xml:space="preserve">, kteří budou v místě plnění úklid </w:t>
      </w:r>
      <w:r w:rsidR="0039270F" w:rsidRPr="009B3AE1">
        <w:rPr>
          <w:rFonts w:ascii="Arial" w:hAnsi="Arial" w:cs="Arial"/>
          <w:sz w:val="22"/>
          <w:szCs w:val="22"/>
        </w:rPr>
        <w:t>provádět</w:t>
      </w:r>
      <w:r w:rsidR="000D29A3" w:rsidRPr="009B3AE1">
        <w:rPr>
          <w:rFonts w:ascii="Arial" w:hAnsi="Arial" w:cs="Arial"/>
          <w:sz w:val="22"/>
          <w:szCs w:val="22"/>
        </w:rPr>
        <w:t xml:space="preserve"> (dále jen „</w:t>
      </w:r>
      <w:r w:rsidR="000D29A3" w:rsidRPr="009B3AE1">
        <w:rPr>
          <w:rFonts w:ascii="Arial" w:hAnsi="Arial" w:cs="Arial"/>
          <w:b/>
          <w:sz w:val="22"/>
          <w:szCs w:val="22"/>
        </w:rPr>
        <w:t>seznam pracovníků</w:t>
      </w:r>
      <w:r w:rsidR="000D29A3" w:rsidRPr="009B3AE1">
        <w:rPr>
          <w:rFonts w:ascii="Arial" w:hAnsi="Arial" w:cs="Arial"/>
          <w:sz w:val="22"/>
          <w:szCs w:val="22"/>
        </w:rPr>
        <w:t>“)</w:t>
      </w:r>
      <w:r w:rsidR="000C585F" w:rsidRPr="009B3AE1">
        <w:rPr>
          <w:rFonts w:ascii="Arial" w:hAnsi="Arial" w:cs="Arial"/>
          <w:sz w:val="22"/>
          <w:szCs w:val="22"/>
        </w:rPr>
        <w:t>, prokázal jejich bezúhonnost výpisem z evidence Rejstříků trestů</w:t>
      </w:r>
      <w:r w:rsidR="00C93C9C" w:rsidRPr="009B3AE1">
        <w:rPr>
          <w:rFonts w:ascii="Arial" w:hAnsi="Arial" w:cs="Arial"/>
          <w:sz w:val="22"/>
          <w:szCs w:val="22"/>
        </w:rPr>
        <w:t>,</w:t>
      </w:r>
      <w:r w:rsidR="000C585F" w:rsidRPr="009B3AE1">
        <w:rPr>
          <w:rFonts w:ascii="Arial" w:hAnsi="Arial" w:cs="Arial"/>
          <w:sz w:val="22"/>
          <w:szCs w:val="22"/>
        </w:rPr>
        <w:t xml:space="preserve"> a předložil</w:t>
      </w:r>
      <w:r w:rsidR="0072153B" w:rsidRPr="009B3AE1">
        <w:rPr>
          <w:rFonts w:ascii="Arial" w:hAnsi="Arial" w:cs="Arial"/>
          <w:sz w:val="22"/>
          <w:szCs w:val="22"/>
        </w:rPr>
        <w:t xml:space="preserve"> </w:t>
      </w:r>
      <w:r w:rsidR="000C585F" w:rsidRPr="009B3AE1">
        <w:rPr>
          <w:rFonts w:ascii="Arial" w:hAnsi="Arial" w:cs="Arial"/>
          <w:sz w:val="22"/>
          <w:szCs w:val="22"/>
        </w:rPr>
        <w:t xml:space="preserve">za každého pracovníka </w:t>
      </w:r>
      <w:r w:rsidR="000A0F47" w:rsidRPr="009B3AE1">
        <w:rPr>
          <w:rFonts w:ascii="Arial" w:hAnsi="Arial" w:cs="Arial"/>
          <w:sz w:val="22"/>
          <w:szCs w:val="22"/>
        </w:rPr>
        <w:t>kopii právního jednání</w:t>
      </w:r>
      <w:r w:rsidR="000C585F" w:rsidRPr="009B3AE1">
        <w:rPr>
          <w:rFonts w:ascii="Arial" w:hAnsi="Arial" w:cs="Arial"/>
          <w:sz w:val="22"/>
          <w:szCs w:val="22"/>
        </w:rPr>
        <w:t>, kter</w:t>
      </w:r>
      <w:r w:rsidR="00B36716" w:rsidRPr="009B3AE1">
        <w:rPr>
          <w:rFonts w:ascii="Arial" w:hAnsi="Arial" w:cs="Arial"/>
          <w:sz w:val="22"/>
          <w:szCs w:val="22"/>
        </w:rPr>
        <w:t>é</w:t>
      </w:r>
      <w:r w:rsidR="000C585F" w:rsidRPr="009B3AE1">
        <w:rPr>
          <w:rFonts w:ascii="Arial" w:hAnsi="Arial" w:cs="Arial"/>
          <w:sz w:val="22"/>
          <w:szCs w:val="22"/>
        </w:rPr>
        <w:t xml:space="preserve"> </w:t>
      </w:r>
      <w:r w:rsidR="000A0F47" w:rsidRPr="009B3AE1">
        <w:rPr>
          <w:rFonts w:ascii="Arial" w:hAnsi="Arial" w:cs="Arial"/>
          <w:sz w:val="22"/>
          <w:szCs w:val="22"/>
        </w:rPr>
        <w:t xml:space="preserve">dokládá </w:t>
      </w:r>
      <w:r w:rsidR="000C585F" w:rsidRPr="009B3AE1">
        <w:rPr>
          <w:rFonts w:ascii="Arial" w:hAnsi="Arial" w:cs="Arial"/>
          <w:sz w:val="22"/>
          <w:szCs w:val="22"/>
        </w:rPr>
        <w:t>pracovní či obdobný poměr daného pracovníka k poskytovateli</w:t>
      </w:r>
      <w:r w:rsidR="00B41462" w:rsidRPr="009B3AE1">
        <w:rPr>
          <w:rFonts w:ascii="Arial" w:hAnsi="Arial" w:cs="Arial"/>
          <w:sz w:val="22"/>
          <w:szCs w:val="22"/>
        </w:rPr>
        <w:t xml:space="preserve">. Po dobu trvání této smlouvy je poskytovatel </w:t>
      </w:r>
      <w:r w:rsidR="009B767C" w:rsidRPr="009B3AE1">
        <w:rPr>
          <w:rFonts w:ascii="Arial" w:hAnsi="Arial" w:cs="Arial"/>
          <w:sz w:val="22"/>
          <w:szCs w:val="22"/>
        </w:rPr>
        <w:t xml:space="preserve">povinen </w:t>
      </w:r>
      <w:r w:rsidR="00B41462" w:rsidRPr="009B3AE1">
        <w:rPr>
          <w:rFonts w:ascii="Arial" w:hAnsi="Arial" w:cs="Arial"/>
          <w:sz w:val="22"/>
          <w:szCs w:val="22"/>
        </w:rPr>
        <w:t>udržovat</w:t>
      </w:r>
      <w:r w:rsidR="009B767C" w:rsidRPr="009B3AE1">
        <w:rPr>
          <w:rFonts w:ascii="Arial" w:hAnsi="Arial" w:cs="Arial"/>
          <w:sz w:val="22"/>
          <w:szCs w:val="22"/>
        </w:rPr>
        <w:t xml:space="preserve"> seznam pracovníků aktu</w:t>
      </w:r>
      <w:r w:rsidR="00B41462" w:rsidRPr="009B3AE1">
        <w:rPr>
          <w:rFonts w:ascii="Arial" w:hAnsi="Arial" w:cs="Arial"/>
          <w:sz w:val="22"/>
          <w:szCs w:val="22"/>
        </w:rPr>
        <w:t>ální</w:t>
      </w:r>
      <w:r w:rsidR="0045635E" w:rsidRPr="009B3AE1">
        <w:rPr>
          <w:rFonts w:ascii="Arial" w:hAnsi="Arial" w:cs="Arial"/>
          <w:sz w:val="22"/>
          <w:szCs w:val="22"/>
        </w:rPr>
        <w:t xml:space="preserve">, a při jeho změně se zavazuje postupovat dle Čl. V. odst. </w:t>
      </w:r>
      <w:r w:rsidR="00860C03" w:rsidRPr="009B3AE1">
        <w:rPr>
          <w:rFonts w:ascii="Arial" w:hAnsi="Arial" w:cs="Arial"/>
          <w:sz w:val="22"/>
          <w:szCs w:val="22"/>
        </w:rPr>
        <w:t>8</w:t>
      </w:r>
      <w:r w:rsidR="00523596" w:rsidRPr="009B3AE1">
        <w:rPr>
          <w:rFonts w:ascii="Arial" w:hAnsi="Arial" w:cs="Arial"/>
          <w:sz w:val="22"/>
          <w:szCs w:val="22"/>
        </w:rPr>
        <w:t xml:space="preserve"> smlouvy</w:t>
      </w:r>
      <w:r w:rsidR="00860C03" w:rsidRPr="009B3AE1">
        <w:rPr>
          <w:rFonts w:ascii="Arial" w:hAnsi="Arial" w:cs="Arial"/>
          <w:sz w:val="22"/>
          <w:szCs w:val="22"/>
        </w:rPr>
        <w:t>.</w:t>
      </w:r>
    </w:p>
    <w:p w14:paraId="43CB5175" w14:textId="77777777" w:rsidR="00B04222" w:rsidRPr="009B3AE1" w:rsidRDefault="00A27D8B" w:rsidP="00935432">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 xml:space="preserve">Poskytovatel </w:t>
      </w:r>
      <w:r w:rsidR="00B04222" w:rsidRPr="009B3AE1">
        <w:rPr>
          <w:rFonts w:ascii="Arial" w:hAnsi="Arial" w:cs="Arial"/>
          <w:sz w:val="22"/>
        </w:rPr>
        <w:t xml:space="preserve">je povinen nejpozději </w:t>
      </w:r>
      <w:r w:rsidR="00977AD6" w:rsidRPr="009B3AE1">
        <w:rPr>
          <w:rFonts w:ascii="Arial" w:hAnsi="Arial" w:cs="Arial"/>
          <w:sz w:val="22"/>
        </w:rPr>
        <w:t>v den zahájení</w:t>
      </w:r>
      <w:r w:rsidR="00B04222" w:rsidRPr="009B3AE1">
        <w:rPr>
          <w:rFonts w:ascii="Arial" w:hAnsi="Arial" w:cs="Arial"/>
          <w:sz w:val="22"/>
        </w:rPr>
        <w:t xml:space="preserve"> úklidových prací předat kontaktní osobě objednatele</w:t>
      </w:r>
      <w:r w:rsidR="00BA7441" w:rsidRPr="009B3AE1">
        <w:rPr>
          <w:rFonts w:ascii="Arial" w:hAnsi="Arial" w:cs="Arial"/>
          <w:sz w:val="22"/>
        </w:rPr>
        <w:t xml:space="preserve"> ve věcech provozních </w:t>
      </w:r>
      <w:r w:rsidR="00B04222" w:rsidRPr="009B3AE1">
        <w:rPr>
          <w:rFonts w:ascii="Arial" w:hAnsi="Arial" w:cs="Arial"/>
          <w:sz w:val="22"/>
        </w:rPr>
        <w:t xml:space="preserve">záznam o základním profesním proškolení </w:t>
      </w:r>
      <w:r w:rsidR="00977AD6" w:rsidRPr="009B3AE1">
        <w:rPr>
          <w:rFonts w:ascii="Arial" w:hAnsi="Arial" w:cs="Arial"/>
          <w:sz w:val="22"/>
        </w:rPr>
        <w:t xml:space="preserve">pracovníků </w:t>
      </w:r>
      <w:r w:rsidR="004C4439" w:rsidRPr="009B3AE1">
        <w:rPr>
          <w:rFonts w:ascii="Arial" w:hAnsi="Arial" w:cs="Arial"/>
          <w:sz w:val="22"/>
        </w:rPr>
        <w:t xml:space="preserve">poskytovatelem </w:t>
      </w:r>
      <w:r w:rsidR="002E47CF" w:rsidRPr="009B3AE1">
        <w:rPr>
          <w:rFonts w:ascii="Arial" w:hAnsi="Arial" w:cs="Arial"/>
          <w:sz w:val="22"/>
        </w:rPr>
        <w:t xml:space="preserve">z oblasti </w:t>
      </w:r>
      <w:r w:rsidR="00B963D5" w:rsidRPr="009B3AE1">
        <w:rPr>
          <w:rFonts w:ascii="Arial" w:hAnsi="Arial" w:cs="Arial"/>
          <w:sz w:val="22"/>
        </w:rPr>
        <w:t>bezpečnosti a ochrany zdraví při práci (dále jen „</w:t>
      </w:r>
      <w:r w:rsidR="002E47CF" w:rsidRPr="009B3AE1">
        <w:rPr>
          <w:rFonts w:ascii="Arial" w:hAnsi="Arial" w:cs="Arial"/>
          <w:b/>
          <w:sz w:val="22"/>
        </w:rPr>
        <w:t>BOZP</w:t>
      </w:r>
      <w:r w:rsidR="00B963D5" w:rsidRPr="009B3AE1">
        <w:rPr>
          <w:rFonts w:ascii="Arial" w:hAnsi="Arial" w:cs="Arial"/>
          <w:sz w:val="22"/>
        </w:rPr>
        <w:t>“)</w:t>
      </w:r>
      <w:r w:rsidR="002E47CF" w:rsidRPr="009B3AE1">
        <w:rPr>
          <w:rFonts w:ascii="Arial" w:hAnsi="Arial" w:cs="Arial"/>
          <w:sz w:val="22"/>
        </w:rPr>
        <w:t xml:space="preserve"> a </w:t>
      </w:r>
      <w:r w:rsidR="00B963D5" w:rsidRPr="009B3AE1">
        <w:rPr>
          <w:rFonts w:ascii="Arial" w:hAnsi="Arial" w:cs="Arial"/>
          <w:sz w:val="22"/>
        </w:rPr>
        <w:t>požární ochrany (dále jen „</w:t>
      </w:r>
      <w:r w:rsidR="00B04222" w:rsidRPr="009B3AE1">
        <w:rPr>
          <w:rFonts w:ascii="Arial" w:hAnsi="Arial" w:cs="Arial"/>
          <w:b/>
          <w:sz w:val="22"/>
        </w:rPr>
        <w:t>PO</w:t>
      </w:r>
      <w:r w:rsidR="00B963D5" w:rsidRPr="009B3AE1">
        <w:rPr>
          <w:rFonts w:ascii="Arial" w:hAnsi="Arial" w:cs="Arial"/>
          <w:sz w:val="22"/>
        </w:rPr>
        <w:t>“)</w:t>
      </w:r>
      <w:r w:rsidR="00D0367E" w:rsidRPr="009B3AE1">
        <w:rPr>
          <w:rFonts w:ascii="Arial" w:hAnsi="Arial" w:cs="Arial"/>
          <w:sz w:val="22"/>
        </w:rPr>
        <w:t>,</w:t>
      </w:r>
      <w:r w:rsidR="00B04222" w:rsidRPr="009B3AE1">
        <w:rPr>
          <w:rFonts w:ascii="Arial" w:hAnsi="Arial" w:cs="Arial"/>
          <w:sz w:val="22"/>
        </w:rPr>
        <w:t xml:space="preserve"> životního prostředí, elektro a</w:t>
      </w:r>
      <w:r w:rsidR="007321C3" w:rsidRPr="009B3AE1">
        <w:rPr>
          <w:rFonts w:ascii="Arial" w:hAnsi="Arial" w:cs="Arial"/>
          <w:sz w:val="22"/>
        </w:rPr>
        <w:t> </w:t>
      </w:r>
      <w:r w:rsidR="00B04222" w:rsidRPr="009B3AE1">
        <w:rPr>
          <w:rFonts w:ascii="Arial" w:hAnsi="Arial" w:cs="Arial"/>
          <w:sz w:val="22"/>
        </w:rPr>
        <w:t>úklidové techniky.</w:t>
      </w:r>
    </w:p>
    <w:p w14:paraId="6A00CEBE" w14:textId="3F839F0A" w:rsidR="001D523B" w:rsidRPr="004A0366" w:rsidRDefault="00A27D8B" w:rsidP="002E47CF">
      <w:pPr>
        <w:numPr>
          <w:ilvl w:val="0"/>
          <w:numId w:val="2"/>
        </w:numPr>
        <w:tabs>
          <w:tab w:val="left" w:pos="426"/>
        </w:tabs>
        <w:spacing w:after="120"/>
        <w:ind w:left="426" w:right="4" w:hanging="426"/>
        <w:jc w:val="both"/>
        <w:rPr>
          <w:rFonts w:ascii="Arial" w:hAnsi="Arial" w:cs="Arial"/>
          <w:sz w:val="22"/>
          <w:szCs w:val="22"/>
        </w:rPr>
      </w:pPr>
      <w:r w:rsidRPr="004A0366">
        <w:rPr>
          <w:rFonts w:ascii="Arial" w:hAnsi="Arial" w:cs="Arial"/>
          <w:sz w:val="22"/>
        </w:rPr>
        <w:t>Poskytovatel</w:t>
      </w:r>
      <w:r w:rsidR="00B04222" w:rsidRPr="004A0366">
        <w:rPr>
          <w:rFonts w:ascii="Arial" w:hAnsi="Arial" w:cs="Arial"/>
          <w:sz w:val="22"/>
        </w:rPr>
        <w:t xml:space="preserve"> je povinen nejpozději </w:t>
      </w:r>
      <w:r w:rsidR="003F3AB3" w:rsidRPr="004A0366">
        <w:rPr>
          <w:rFonts w:ascii="Arial" w:hAnsi="Arial" w:cs="Arial"/>
          <w:sz w:val="22"/>
        </w:rPr>
        <w:t xml:space="preserve">do 14 </w:t>
      </w:r>
      <w:r w:rsidR="00B04222" w:rsidRPr="004A0366">
        <w:rPr>
          <w:rFonts w:ascii="Arial" w:hAnsi="Arial" w:cs="Arial"/>
          <w:sz w:val="22"/>
        </w:rPr>
        <w:t>d</w:t>
      </w:r>
      <w:r w:rsidR="003F3AB3" w:rsidRPr="004A0366">
        <w:rPr>
          <w:rFonts w:ascii="Arial" w:hAnsi="Arial" w:cs="Arial"/>
          <w:sz w:val="22"/>
        </w:rPr>
        <w:t>nů ode dne</w:t>
      </w:r>
      <w:r w:rsidR="00B04222" w:rsidRPr="004A0366">
        <w:rPr>
          <w:rFonts w:ascii="Arial" w:hAnsi="Arial" w:cs="Arial"/>
          <w:sz w:val="22"/>
        </w:rPr>
        <w:t xml:space="preserve"> zahájení úklidových prací předat kontaktní osobě objednatele</w:t>
      </w:r>
      <w:r w:rsidR="00BA7441" w:rsidRPr="004A0366">
        <w:rPr>
          <w:rFonts w:ascii="Arial" w:hAnsi="Arial" w:cs="Arial"/>
          <w:sz w:val="22"/>
        </w:rPr>
        <w:t xml:space="preserve"> ve věcech </w:t>
      </w:r>
      <w:r w:rsidR="00F75051" w:rsidRPr="004A0366">
        <w:rPr>
          <w:rFonts w:ascii="Arial" w:hAnsi="Arial" w:cs="Arial"/>
          <w:sz w:val="22"/>
        </w:rPr>
        <w:t xml:space="preserve">provozních </w:t>
      </w:r>
      <w:r w:rsidR="00A9718D" w:rsidRPr="004A0366">
        <w:rPr>
          <w:rFonts w:ascii="Arial" w:hAnsi="Arial" w:cs="Arial"/>
          <w:sz w:val="22"/>
        </w:rPr>
        <w:t>H</w:t>
      </w:r>
      <w:r w:rsidR="00F75051" w:rsidRPr="004A0366">
        <w:rPr>
          <w:rFonts w:ascii="Arial" w:hAnsi="Arial" w:cs="Arial"/>
          <w:sz w:val="22"/>
        </w:rPr>
        <w:t>armonogram</w:t>
      </w:r>
      <w:r w:rsidR="00B04222" w:rsidRPr="004A0366">
        <w:rPr>
          <w:rFonts w:ascii="Arial" w:hAnsi="Arial" w:cs="Arial"/>
          <w:sz w:val="22"/>
        </w:rPr>
        <w:t xml:space="preserve"> </w:t>
      </w:r>
      <w:r w:rsidR="00A9718D" w:rsidRPr="004A0366">
        <w:rPr>
          <w:rFonts w:ascii="Arial" w:hAnsi="Arial" w:cs="Arial"/>
          <w:sz w:val="22"/>
        </w:rPr>
        <w:t xml:space="preserve">úklidových </w:t>
      </w:r>
      <w:r w:rsidR="00B04222" w:rsidRPr="004A0366">
        <w:rPr>
          <w:rFonts w:ascii="Arial" w:hAnsi="Arial" w:cs="Arial"/>
          <w:sz w:val="22"/>
        </w:rPr>
        <w:t xml:space="preserve">prací </w:t>
      </w:r>
      <w:r w:rsidR="00A9718D" w:rsidRPr="004A0366">
        <w:rPr>
          <w:rFonts w:ascii="Arial" w:hAnsi="Arial" w:cs="Arial"/>
          <w:sz w:val="22"/>
        </w:rPr>
        <w:t>(dále jen „</w:t>
      </w:r>
      <w:r w:rsidR="00A9718D" w:rsidRPr="004A0366">
        <w:rPr>
          <w:rFonts w:ascii="Arial" w:hAnsi="Arial" w:cs="Arial"/>
          <w:b/>
          <w:sz w:val="22"/>
        </w:rPr>
        <w:t>Harmonogram</w:t>
      </w:r>
      <w:r w:rsidR="00A9718D" w:rsidRPr="004A0366">
        <w:rPr>
          <w:rFonts w:ascii="Arial" w:hAnsi="Arial" w:cs="Arial"/>
          <w:sz w:val="22"/>
        </w:rPr>
        <w:t>“)</w:t>
      </w:r>
      <w:r w:rsidR="00B04222" w:rsidRPr="004A0366">
        <w:rPr>
          <w:rFonts w:ascii="Arial" w:hAnsi="Arial" w:cs="Arial"/>
          <w:sz w:val="22"/>
        </w:rPr>
        <w:t xml:space="preserve">. </w:t>
      </w:r>
      <w:r w:rsidR="00B5392A" w:rsidRPr="004A0366">
        <w:rPr>
          <w:rFonts w:ascii="Arial" w:hAnsi="Arial" w:cs="Arial"/>
          <w:sz w:val="22"/>
        </w:rPr>
        <w:t>Harmonogram bude obsahovat rozpis prací a přidělených úseků jednotlivých pra</w:t>
      </w:r>
      <w:r w:rsidR="007321C3" w:rsidRPr="004A0366">
        <w:rPr>
          <w:rFonts w:ascii="Arial" w:hAnsi="Arial" w:cs="Arial"/>
          <w:sz w:val="22"/>
        </w:rPr>
        <w:t>covníků v </w:t>
      </w:r>
      <w:r w:rsidR="00C2750E" w:rsidRPr="004A0366">
        <w:rPr>
          <w:rFonts w:ascii="Arial" w:hAnsi="Arial" w:cs="Arial"/>
          <w:sz w:val="22"/>
        </w:rPr>
        <w:t xml:space="preserve">souladu s </w:t>
      </w:r>
      <w:r w:rsidRPr="004A0366">
        <w:rPr>
          <w:rFonts w:ascii="Arial" w:hAnsi="Arial" w:cs="Arial"/>
          <w:sz w:val="22"/>
        </w:rPr>
        <w:t>P</w:t>
      </w:r>
      <w:r w:rsidR="00C2750E" w:rsidRPr="004A0366">
        <w:rPr>
          <w:rFonts w:ascii="Arial" w:hAnsi="Arial" w:cs="Arial"/>
          <w:sz w:val="22"/>
        </w:rPr>
        <w:t>řílohou č. </w:t>
      </w:r>
      <w:r w:rsidR="00B5392A" w:rsidRPr="004A0366">
        <w:rPr>
          <w:rFonts w:ascii="Arial" w:hAnsi="Arial" w:cs="Arial"/>
          <w:sz w:val="22"/>
        </w:rPr>
        <w:t xml:space="preserve">1 a </w:t>
      </w:r>
      <w:r w:rsidRPr="004A0366">
        <w:rPr>
          <w:rFonts w:ascii="Arial" w:hAnsi="Arial" w:cs="Arial"/>
          <w:sz w:val="22"/>
        </w:rPr>
        <w:t>P</w:t>
      </w:r>
      <w:r w:rsidR="00B5392A" w:rsidRPr="004A0366">
        <w:rPr>
          <w:rFonts w:ascii="Arial" w:hAnsi="Arial" w:cs="Arial"/>
          <w:sz w:val="22"/>
        </w:rPr>
        <w:t>řílohou č</w:t>
      </w:r>
      <w:r w:rsidR="007321C3" w:rsidRPr="004A0366">
        <w:rPr>
          <w:rFonts w:ascii="Arial" w:hAnsi="Arial" w:cs="Arial"/>
          <w:sz w:val="22"/>
        </w:rPr>
        <w:t>.</w:t>
      </w:r>
      <w:r w:rsidR="00C25C5D" w:rsidRPr="004A0366">
        <w:rPr>
          <w:rFonts w:ascii="Arial" w:hAnsi="Arial" w:cs="Arial"/>
          <w:sz w:val="22"/>
        </w:rPr>
        <w:t> </w:t>
      </w:r>
      <w:r w:rsidR="00B5392A" w:rsidRPr="004A0366">
        <w:rPr>
          <w:rFonts w:ascii="Arial" w:hAnsi="Arial" w:cs="Arial"/>
          <w:sz w:val="22"/>
        </w:rPr>
        <w:t xml:space="preserve">2 smlouvy včetně uvedení </w:t>
      </w:r>
      <w:r w:rsidR="00B5392A" w:rsidRPr="004A0366">
        <w:rPr>
          <w:rFonts w:ascii="Arial" w:hAnsi="Arial" w:cs="Arial"/>
          <w:sz w:val="22"/>
        </w:rPr>
        <w:lastRenderedPageBreak/>
        <w:t>konkrétních dnů a časů jednotlivých prací</w:t>
      </w:r>
      <w:r w:rsidR="00523596" w:rsidRPr="004A0366">
        <w:rPr>
          <w:rFonts w:ascii="Arial" w:hAnsi="Arial" w:cs="Arial"/>
          <w:sz w:val="22"/>
        </w:rPr>
        <w:t xml:space="preserve"> a dále podmínky společných kontrol dle odst. 9 tohoto článku</w:t>
      </w:r>
      <w:r w:rsidR="00B5392A" w:rsidRPr="004A0366">
        <w:rPr>
          <w:rFonts w:ascii="Arial" w:hAnsi="Arial" w:cs="Arial"/>
          <w:sz w:val="22"/>
        </w:rPr>
        <w:t>.</w:t>
      </w:r>
      <w:r w:rsidR="00CF3D96" w:rsidRPr="004A0366">
        <w:rPr>
          <w:rFonts w:ascii="Arial" w:hAnsi="Arial" w:cs="Arial"/>
          <w:sz w:val="22"/>
        </w:rPr>
        <w:t xml:space="preserve"> </w:t>
      </w:r>
      <w:r w:rsidR="0074492A" w:rsidRPr="004A0366">
        <w:rPr>
          <w:rFonts w:ascii="Arial" w:hAnsi="Arial" w:cs="Arial"/>
          <w:sz w:val="22"/>
        </w:rPr>
        <w:t>Od předání Harmonogramu objednateli se p</w:t>
      </w:r>
      <w:r w:rsidR="00CF3D96" w:rsidRPr="004A0366">
        <w:rPr>
          <w:rFonts w:ascii="Arial" w:hAnsi="Arial" w:cs="Arial"/>
          <w:sz w:val="22"/>
        </w:rPr>
        <w:t xml:space="preserve">oskytovatel zavazuje provádět úklidové práce </w:t>
      </w:r>
      <w:r w:rsidR="0074492A" w:rsidRPr="004A0366">
        <w:rPr>
          <w:rFonts w:ascii="Arial" w:hAnsi="Arial" w:cs="Arial"/>
          <w:sz w:val="22"/>
        </w:rPr>
        <w:t xml:space="preserve">v souladu s tímto </w:t>
      </w:r>
      <w:r w:rsidR="00CF3D96" w:rsidRPr="004A0366">
        <w:rPr>
          <w:rFonts w:ascii="Arial" w:hAnsi="Arial" w:cs="Arial"/>
          <w:sz w:val="22"/>
        </w:rPr>
        <w:t>Harmonogram</w:t>
      </w:r>
      <w:r w:rsidR="0074492A" w:rsidRPr="004A0366">
        <w:rPr>
          <w:rFonts w:ascii="Arial" w:hAnsi="Arial" w:cs="Arial"/>
          <w:sz w:val="22"/>
        </w:rPr>
        <w:t>em</w:t>
      </w:r>
      <w:r w:rsidR="00CF3D96" w:rsidRPr="004A0366">
        <w:rPr>
          <w:rFonts w:ascii="Arial" w:hAnsi="Arial" w:cs="Arial"/>
          <w:sz w:val="22"/>
        </w:rPr>
        <w:t xml:space="preserve"> a jeho případnou změnu provádět jen po dohodě </w:t>
      </w:r>
      <w:r w:rsidR="0074492A" w:rsidRPr="004A0366">
        <w:rPr>
          <w:rFonts w:ascii="Arial" w:hAnsi="Arial" w:cs="Arial"/>
          <w:sz w:val="22"/>
        </w:rPr>
        <w:t>s objednatelem.</w:t>
      </w:r>
    </w:p>
    <w:p w14:paraId="3C0835AD" w14:textId="6ACE9666" w:rsidR="00695BFA" w:rsidRPr="009B3AE1" w:rsidRDefault="00A27D8B" w:rsidP="007321C3">
      <w:pPr>
        <w:numPr>
          <w:ilvl w:val="0"/>
          <w:numId w:val="2"/>
        </w:numPr>
        <w:spacing w:after="120"/>
        <w:ind w:left="426" w:right="4" w:hanging="426"/>
        <w:jc w:val="both"/>
        <w:rPr>
          <w:rFonts w:ascii="Arial" w:hAnsi="Arial" w:cs="Arial"/>
          <w:sz w:val="22"/>
          <w:szCs w:val="22"/>
        </w:rPr>
      </w:pPr>
      <w:r w:rsidRPr="004A0366">
        <w:rPr>
          <w:rFonts w:ascii="Arial" w:hAnsi="Arial" w:cs="Arial"/>
          <w:sz w:val="22"/>
          <w:szCs w:val="22"/>
        </w:rPr>
        <w:t>Poskytovatel</w:t>
      </w:r>
      <w:r w:rsidR="001D523B" w:rsidRPr="004A0366">
        <w:rPr>
          <w:rFonts w:ascii="Arial" w:hAnsi="Arial" w:cs="Arial"/>
          <w:sz w:val="22"/>
          <w:szCs w:val="22"/>
        </w:rPr>
        <w:t xml:space="preserve"> </w:t>
      </w:r>
      <w:r w:rsidR="00CE137C" w:rsidRPr="004A0366">
        <w:rPr>
          <w:rFonts w:ascii="Arial" w:hAnsi="Arial" w:cs="Arial"/>
          <w:sz w:val="22"/>
          <w:szCs w:val="22"/>
        </w:rPr>
        <w:t>určil dle Přílohy č. 4</w:t>
      </w:r>
      <w:r w:rsidR="00CE137C" w:rsidRPr="009B3AE1">
        <w:rPr>
          <w:rFonts w:ascii="Arial" w:hAnsi="Arial" w:cs="Arial"/>
          <w:sz w:val="22"/>
          <w:szCs w:val="22"/>
        </w:rPr>
        <w:t xml:space="preserve"> této smlouvy </w:t>
      </w:r>
      <w:r w:rsidR="001D523B" w:rsidRPr="009B3AE1">
        <w:rPr>
          <w:rFonts w:ascii="Arial" w:hAnsi="Arial" w:cs="Arial"/>
          <w:sz w:val="22"/>
          <w:szCs w:val="22"/>
        </w:rPr>
        <w:t>osobu, která bude zastávat roli vedoucího</w:t>
      </w:r>
      <w:r w:rsidR="00F75BBE" w:rsidRPr="009B3AE1">
        <w:rPr>
          <w:rFonts w:ascii="Arial" w:hAnsi="Arial" w:cs="Arial"/>
          <w:sz w:val="22"/>
          <w:szCs w:val="22"/>
        </w:rPr>
        <w:t xml:space="preserve"> úklidu</w:t>
      </w:r>
      <w:r w:rsidR="000F1791" w:rsidRPr="009B3AE1">
        <w:rPr>
          <w:rFonts w:ascii="Arial" w:hAnsi="Arial" w:cs="Arial"/>
          <w:sz w:val="22"/>
          <w:szCs w:val="22"/>
        </w:rPr>
        <w:t xml:space="preserve"> a bude přítom</w:t>
      </w:r>
      <w:r w:rsidR="007B29EC" w:rsidRPr="009B3AE1">
        <w:rPr>
          <w:rFonts w:ascii="Arial" w:hAnsi="Arial" w:cs="Arial"/>
          <w:sz w:val="22"/>
          <w:szCs w:val="22"/>
        </w:rPr>
        <w:t>en/přítomna</w:t>
      </w:r>
      <w:r w:rsidR="000F1791" w:rsidRPr="009B3AE1">
        <w:rPr>
          <w:rFonts w:ascii="Arial" w:hAnsi="Arial" w:cs="Arial"/>
          <w:sz w:val="22"/>
          <w:szCs w:val="22"/>
        </w:rPr>
        <w:t xml:space="preserve"> při provádění</w:t>
      </w:r>
      <w:r w:rsidR="00887EAF" w:rsidRPr="009B3AE1">
        <w:rPr>
          <w:rFonts w:ascii="Arial" w:hAnsi="Arial" w:cs="Arial"/>
          <w:sz w:val="22"/>
          <w:szCs w:val="22"/>
        </w:rPr>
        <w:t xml:space="preserve"> </w:t>
      </w:r>
      <w:r w:rsidR="000F1791" w:rsidRPr="009B3AE1">
        <w:rPr>
          <w:rFonts w:ascii="Arial" w:hAnsi="Arial" w:cs="Arial"/>
          <w:sz w:val="22"/>
          <w:szCs w:val="22"/>
        </w:rPr>
        <w:t>úklidových pracích v budovách objednatele</w:t>
      </w:r>
      <w:r w:rsidR="0026413A" w:rsidRPr="009B3AE1">
        <w:rPr>
          <w:rFonts w:ascii="Arial" w:hAnsi="Arial" w:cs="Arial"/>
          <w:sz w:val="22"/>
          <w:szCs w:val="22"/>
        </w:rPr>
        <w:t xml:space="preserve"> a koordinovat tak činnost jednotlivých pracovníků</w:t>
      </w:r>
      <w:r w:rsidR="00165725" w:rsidRPr="009B3AE1">
        <w:rPr>
          <w:rFonts w:ascii="Arial" w:hAnsi="Arial" w:cs="Arial"/>
          <w:sz w:val="22"/>
          <w:szCs w:val="22"/>
        </w:rPr>
        <w:t xml:space="preserve"> a provádět kontrolu, uzavření oken, zhasnutí světel v budovách objednatele, uzamčení kanceláří a budov, případně se podílet na úklidu</w:t>
      </w:r>
      <w:r w:rsidR="00924C8A" w:rsidRPr="009B3AE1">
        <w:rPr>
          <w:rFonts w:ascii="Arial" w:hAnsi="Arial" w:cs="Arial"/>
          <w:sz w:val="22"/>
          <w:szCs w:val="22"/>
        </w:rPr>
        <w:t xml:space="preserve">. </w:t>
      </w:r>
      <w:r w:rsidR="001D523B" w:rsidRPr="009B3AE1">
        <w:rPr>
          <w:rFonts w:ascii="Arial" w:hAnsi="Arial" w:cs="Arial"/>
          <w:sz w:val="22"/>
          <w:szCs w:val="22"/>
        </w:rPr>
        <w:t>Výměna vedoucího úklidu po dobu účinnosti této smlouvy</w:t>
      </w:r>
      <w:r w:rsidR="00CE137C" w:rsidRPr="009B3AE1">
        <w:rPr>
          <w:rFonts w:ascii="Arial" w:hAnsi="Arial" w:cs="Arial"/>
          <w:sz w:val="22"/>
          <w:szCs w:val="22"/>
        </w:rPr>
        <w:t xml:space="preserve"> může být provedena pouze ze závažných důvodů a</w:t>
      </w:r>
      <w:r w:rsidR="001D523B" w:rsidRPr="009B3AE1">
        <w:rPr>
          <w:rFonts w:ascii="Arial" w:hAnsi="Arial" w:cs="Arial"/>
          <w:sz w:val="22"/>
          <w:szCs w:val="22"/>
        </w:rPr>
        <w:t xml:space="preserve"> podléhá souhlasu objednatele. </w:t>
      </w:r>
      <w:r w:rsidR="009030C4" w:rsidRPr="009B3AE1">
        <w:rPr>
          <w:rFonts w:ascii="Arial" w:hAnsi="Arial" w:cs="Arial"/>
          <w:sz w:val="22"/>
          <w:szCs w:val="22"/>
        </w:rPr>
        <w:t>Objednatel nebude bezdůvodně odepírat udělení souhlasu</w:t>
      </w:r>
      <w:r w:rsidR="00CE137C" w:rsidRPr="009B3AE1">
        <w:rPr>
          <w:rFonts w:ascii="Arial" w:hAnsi="Arial" w:cs="Arial"/>
          <w:sz w:val="22"/>
          <w:szCs w:val="22"/>
        </w:rPr>
        <w:t>, pokud poskytovatel předloží pro nově navrženou osobou vedoucího úklidu</w:t>
      </w:r>
      <w:r w:rsidR="004B1DFD" w:rsidRPr="009B3AE1">
        <w:rPr>
          <w:rFonts w:ascii="Arial" w:hAnsi="Arial" w:cs="Arial"/>
        </w:rPr>
        <w:t xml:space="preserve"> </w:t>
      </w:r>
      <w:r w:rsidR="004B1DFD" w:rsidRPr="009B3AE1">
        <w:rPr>
          <w:rFonts w:ascii="Arial" w:hAnsi="Arial" w:cs="Arial"/>
          <w:sz w:val="22"/>
          <w:szCs w:val="22"/>
        </w:rPr>
        <w:t>doklady prokazující, že dosahuje alespoň minimální úrovně zkušeností pro prokázání kvalifikace, jako byla stanovena pro původního vedoucího úklidu v zadávacích podmínkách veřejné zakázky</w:t>
      </w:r>
      <w:r w:rsidR="009030C4" w:rsidRPr="009B3AE1">
        <w:rPr>
          <w:rFonts w:ascii="Arial" w:hAnsi="Arial" w:cs="Arial"/>
          <w:sz w:val="22"/>
          <w:szCs w:val="22"/>
        </w:rPr>
        <w:t xml:space="preserve">. Nevyjádří-li se objednatel k </w:t>
      </w:r>
      <w:r w:rsidR="003E1F14" w:rsidRPr="009B3AE1">
        <w:rPr>
          <w:rFonts w:ascii="Arial" w:hAnsi="Arial" w:cs="Arial"/>
          <w:sz w:val="22"/>
          <w:szCs w:val="22"/>
        </w:rPr>
        <w:t>vý</w:t>
      </w:r>
      <w:r w:rsidR="009030C4" w:rsidRPr="009B3AE1">
        <w:rPr>
          <w:rFonts w:ascii="Arial" w:hAnsi="Arial" w:cs="Arial"/>
          <w:sz w:val="22"/>
          <w:szCs w:val="22"/>
        </w:rPr>
        <w:t xml:space="preserve">měně </w:t>
      </w:r>
      <w:r w:rsidR="003E1F14" w:rsidRPr="009B3AE1">
        <w:rPr>
          <w:rFonts w:ascii="Arial" w:hAnsi="Arial" w:cs="Arial"/>
          <w:sz w:val="22"/>
          <w:szCs w:val="22"/>
        </w:rPr>
        <w:t xml:space="preserve">vedoucího úklidu </w:t>
      </w:r>
      <w:r w:rsidR="009030C4" w:rsidRPr="009B3AE1">
        <w:rPr>
          <w:rFonts w:ascii="Arial" w:hAnsi="Arial" w:cs="Arial"/>
          <w:sz w:val="22"/>
          <w:szCs w:val="22"/>
        </w:rPr>
        <w:t>v</w:t>
      </w:r>
      <w:r w:rsidR="00C25C5D" w:rsidRPr="009B3AE1">
        <w:rPr>
          <w:rFonts w:ascii="Arial" w:hAnsi="Arial" w:cs="Arial"/>
          <w:sz w:val="22"/>
          <w:szCs w:val="22"/>
        </w:rPr>
        <w:t>e lhůtě 1</w:t>
      </w:r>
      <w:r w:rsidR="0035769C" w:rsidRPr="009B3AE1">
        <w:rPr>
          <w:rFonts w:ascii="Arial" w:hAnsi="Arial" w:cs="Arial"/>
          <w:sz w:val="22"/>
          <w:szCs w:val="22"/>
        </w:rPr>
        <w:t>0 pracovních</w:t>
      </w:r>
      <w:r w:rsidR="00C25C5D" w:rsidRPr="009B3AE1">
        <w:rPr>
          <w:rFonts w:ascii="Arial" w:hAnsi="Arial" w:cs="Arial"/>
          <w:sz w:val="22"/>
          <w:szCs w:val="22"/>
        </w:rPr>
        <w:t xml:space="preserve"> dnů ode dne</w:t>
      </w:r>
      <w:r w:rsidR="0035769C" w:rsidRPr="009B3AE1">
        <w:rPr>
          <w:rFonts w:ascii="Arial" w:hAnsi="Arial" w:cs="Arial"/>
          <w:sz w:val="22"/>
          <w:szCs w:val="22"/>
        </w:rPr>
        <w:t>, kdy mu byla doručena žádost o udělení souhlasu s výměnou vedoucího</w:t>
      </w:r>
      <w:r w:rsidR="00573969" w:rsidRPr="009B3AE1">
        <w:rPr>
          <w:rFonts w:ascii="Arial" w:hAnsi="Arial" w:cs="Arial"/>
          <w:sz w:val="22"/>
          <w:szCs w:val="22"/>
        </w:rPr>
        <w:t xml:space="preserve"> úklidu společně s doklady </w:t>
      </w:r>
      <w:r w:rsidR="005522DF" w:rsidRPr="009B3AE1">
        <w:rPr>
          <w:rFonts w:ascii="Arial" w:hAnsi="Arial" w:cs="Arial"/>
          <w:sz w:val="22"/>
          <w:szCs w:val="22"/>
        </w:rPr>
        <w:t>dle předchozí věty tohoto odstavce</w:t>
      </w:r>
      <w:r w:rsidR="00C25C5D" w:rsidRPr="009B3AE1">
        <w:rPr>
          <w:rFonts w:ascii="Arial" w:hAnsi="Arial" w:cs="Arial"/>
          <w:sz w:val="22"/>
          <w:szCs w:val="22"/>
        </w:rPr>
        <w:t xml:space="preserve">, </w:t>
      </w:r>
      <w:r w:rsidR="009030C4" w:rsidRPr="009B3AE1">
        <w:rPr>
          <w:rFonts w:ascii="Arial" w:hAnsi="Arial" w:cs="Arial"/>
          <w:sz w:val="22"/>
          <w:szCs w:val="22"/>
        </w:rPr>
        <w:t xml:space="preserve">platí, že souhlas udělil. </w:t>
      </w:r>
    </w:p>
    <w:p w14:paraId="220001D8" w14:textId="6F36C28D" w:rsidR="00EA0F6D" w:rsidRPr="009B3AE1" w:rsidRDefault="00083473" w:rsidP="00695BFA">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 xml:space="preserve">Poskytovatelem </w:t>
      </w:r>
      <w:r w:rsidR="00873A0B" w:rsidRPr="009B3AE1">
        <w:rPr>
          <w:rFonts w:ascii="Arial" w:hAnsi="Arial" w:cs="Arial"/>
          <w:sz w:val="22"/>
        </w:rPr>
        <w:t xml:space="preserve">určený </w:t>
      </w:r>
      <w:r w:rsidR="003B7396" w:rsidRPr="009B3AE1">
        <w:rPr>
          <w:rFonts w:ascii="Arial" w:hAnsi="Arial" w:cs="Arial"/>
          <w:sz w:val="22"/>
        </w:rPr>
        <w:t xml:space="preserve">vedoucí úklidu, </w:t>
      </w:r>
      <w:r w:rsidR="00A9573A" w:rsidRPr="009B3AE1">
        <w:rPr>
          <w:rFonts w:ascii="Arial" w:hAnsi="Arial" w:cs="Arial"/>
          <w:sz w:val="22"/>
        </w:rPr>
        <w:t xml:space="preserve">bude provádět kontroly kvality úklidu nejméně </w:t>
      </w:r>
      <w:r w:rsidR="00A9573A" w:rsidRPr="00C95CA6">
        <w:rPr>
          <w:rFonts w:ascii="Arial" w:hAnsi="Arial" w:cs="Arial"/>
          <w:sz w:val="22"/>
        </w:rPr>
        <w:t>2</w:t>
      </w:r>
      <w:r w:rsidR="00A9573A" w:rsidRPr="009B3AE1">
        <w:rPr>
          <w:rFonts w:ascii="Arial" w:hAnsi="Arial" w:cs="Arial"/>
          <w:sz w:val="22"/>
        </w:rPr>
        <w:t xml:space="preserve"> x měsíčně, o kontrolách povede písemný záznam, včetně zjištěných nedostatků a provedených nápravných opatření</w:t>
      </w:r>
      <w:r w:rsidR="000954F8" w:rsidRPr="009B3AE1">
        <w:rPr>
          <w:rFonts w:ascii="Arial" w:hAnsi="Arial" w:cs="Arial"/>
          <w:sz w:val="22"/>
        </w:rPr>
        <w:t xml:space="preserve"> a předá jej kontaktní osobě objednatele</w:t>
      </w:r>
      <w:r w:rsidR="00A9573A" w:rsidRPr="009B3AE1">
        <w:rPr>
          <w:rFonts w:ascii="Arial" w:hAnsi="Arial" w:cs="Arial"/>
          <w:sz w:val="22"/>
        </w:rPr>
        <w:t xml:space="preserve">. Vedoucí úklidu je povinen nejpozději do 3 pracovních dnů před zahájením úklidových prací kontaktovat </w:t>
      </w:r>
      <w:r w:rsidR="00BA7441" w:rsidRPr="009B3AE1">
        <w:rPr>
          <w:rFonts w:ascii="Arial" w:hAnsi="Arial" w:cs="Arial"/>
          <w:sz w:val="22"/>
        </w:rPr>
        <w:t xml:space="preserve">kontaktní osobu </w:t>
      </w:r>
      <w:r w:rsidR="00A9573A" w:rsidRPr="009B3AE1">
        <w:rPr>
          <w:rFonts w:ascii="Arial" w:hAnsi="Arial" w:cs="Arial"/>
          <w:sz w:val="22"/>
        </w:rPr>
        <w:t xml:space="preserve">objednatele za účelem projednání a nastavení způsobu a četnosti společné pravidelné kontroly kvality úklidu </w:t>
      </w:r>
      <w:r w:rsidR="00251519" w:rsidRPr="009B3AE1">
        <w:rPr>
          <w:rFonts w:ascii="Arial" w:hAnsi="Arial" w:cs="Arial"/>
          <w:sz w:val="22"/>
        </w:rPr>
        <w:t>společně s</w:t>
      </w:r>
      <w:r w:rsidR="006F5A67" w:rsidRPr="009B3AE1">
        <w:rPr>
          <w:rFonts w:ascii="Arial" w:hAnsi="Arial" w:cs="Arial"/>
          <w:sz w:val="22"/>
        </w:rPr>
        <w:t> </w:t>
      </w:r>
      <w:r w:rsidR="00A9573A" w:rsidRPr="009B3AE1">
        <w:rPr>
          <w:rFonts w:ascii="Arial" w:hAnsi="Arial" w:cs="Arial"/>
          <w:sz w:val="22"/>
        </w:rPr>
        <w:t>objednatelem.</w:t>
      </w:r>
      <w:r w:rsidR="002E47CF" w:rsidRPr="009B3AE1">
        <w:rPr>
          <w:rFonts w:ascii="Arial" w:hAnsi="Arial" w:cs="Arial"/>
          <w:sz w:val="22"/>
        </w:rPr>
        <w:t xml:space="preserve"> Dohodnuté podmínky zapracuje poskytovatel do Harmonogramu.</w:t>
      </w:r>
      <w:r w:rsidR="00A9573A" w:rsidRPr="009B3AE1">
        <w:rPr>
          <w:rFonts w:ascii="Arial" w:hAnsi="Arial" w:cs="Arial"/>
          <w:sz w:val="22"/>
        </w:rPr>
        <w:t xml:space="preserve"> Minimální četnost společné kontroly bude </w:t>
      </w:r>
      <w:r w:rsidR="00731DDA" w:rsidRPr="00C95CA6">
        <w:rPr>
          <w:rFonts w:ascii="Arial" w:hAnsi="Arial" w:cs="Arial"/>
          <w:sz w:val="22"/>
        </w:rPr>
        <w:t>2</w:t>
      </w:r>
      <w:r w:rsidR="00A9573A" w:rsidRPr="009B3AE1">
        <w:rPr>
          <w:rFonts w:ascii="Arial" w:hAnsi="Arial" w:cs="Arial"/>
          <w:sz w:val="22"/>
        </w:rPr>
        <w:t xml:space="preserve"> </w:t>
      </w:r>
      <w:r w:rsidR="00B52846" w:rsidRPr="009B3AE1">
        <w:rPr>
          <w:rFonts w:ascii="Arial" w:hAnsi="Arial" w:cs="Arial"/>
          <w:sz w:val="22"/>
        </w:rPr>
        <w:t>x</w:t>
      </w:r>
      <w:r w:rsidR="00A9573A" w:rsidRPr="009B3AE1">
        <w:rPr>
          <w:rFonts w:ascii="Arial" w:hAnsi="Arial" w:cs="Arial"/>
          <w:sz w:val="22"/>
        </w:rPr>
        <w:t xml:space="preserve"> </w:t>
      </w:r>
      <w:r w:rsidR="00523596" w:rsidRPr="009B3AE1">
        <w:rPr>
          <w:rFonts w:ascii="Arial" w:hAnsi="Arial" w:cs="Arial"/>
          <w:sz w:val="22"/>
        </w:rPr>
        <w:t xml:space="preserve">za kalendářní </w:t>
      </w:r>
      <w:r w:rsidR="00A9573A" w:rsidRPr="009B3AE1">
        <w:rPr>
          <w:rFonts w:ascii="Arial" w:hAnsi="Arial" w:cs="Arial"/>
          <w:sz w:val="22"/>
        </w:rPr>
        <w:t>čtvrtlet</w:t>
      </w:r>
      <w:r w:rsidR="00523596" w:rsidRPr="009B3AE1">
        <w:rPr>
          <w:rFonts w:ascii="Arial" w:hAnsi="Arial" w:cs="Arial"/>
          <w:sz w:val="22"/>
        </w:rPr>
        <w:t>í</w:t>
      </w:r>
      <w:r w:rsidR="00A9573A" w:rsidRPr="009B3AE1">
        <w:rPr>
          <w:rFonts w:ascii="Arial" w:hAnsi="Arial" w:cs="Arial"/>
          <w:sz w:val="22"/>
        </w:rPr>
        <w:t>, pokud nebude dohodnuto jinak.</w:t>
      </w:r>
      <w:r w:rsidR="005162B6" w:rsidRPr="009B3AE1">
        <w:rPr>
          <w:rFonts w:ascii="Arial" w:hAnsi="Arial" w:cs="Arial"/>
          <w:sz w:val="22"/>
        </w:rPr>
        <w:t xml:space="preserve"> </w:t>
      </w:r>
    </w:p>
    <w:p w14:paraId="755386B2" w14:textId="4A3118C6" w:rsidR="00D43F22" w:rsidRPr="009B3AE1" w:rsidRDefault="005162B6" w:rsidP="00695BFA">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Vedoucí úklidu je dále povinen</w:t>
      </w:r>
      <w:r w:rsidR="00EA0F6D" w:rsidRPr="009B3AE1">
        <w:rPr>
          <w:rFonts w:ascii="Arial" w:hAnsi="Arial" w:cs="Arial"/>
          <w:sz w:val="22"/>
        </w:rPr>
        <w:t xml:space="preserve"> nejpozději do 3 pracovních dnů před zahájením úklidových prací</w:t>
      </w:r>
      <w:r w:rsidRPr="009B3AE1">
        <w:rPr>
          <w:rFonts w:ascii="Arial" w:hAnsi="Arial" w:cs="Arial"/>
          <w:sz w:val="22"/>
        </w:rPr>
        <w:t xml:space="preserve"> kontaktovat</w:t>
      </w:r>
      <w:r w:rsidR="00EA0F6D" w:rsidRPr="009B3AE1">
        <w:rPr>
          <w:rFonts w:ascii="Arial" w:hAnsi="Arial" w:cs="Arial"/>
          <w:sz w:val="22"/>
        </w:rPr>
        <w:t xml:space="preserve"> kontaktní osobu objednatele za účelem předání a převzetí klíčů od prostor budovy</w:t>
      </w:r>
      <w:r w:rsidRPr="009B3AE1">
        <w:rPr>
          <w:rFonts w:ascii="Arial" w:hAnsi="Arial" w:cs="Arial"/>
          <w:sz w:val="22"/>
        </w:rPr>
        <w:t xml:space="preserve"> </w:t>
      </w:r>
      <w:r w:rsidR="00F6131F">
        <w:rPr>
          <w:rFonts w:ascii="Arial" w:hAnsi="Arial" w:cs="Arial"/>
          <w:sz w:val="22"/>
        </w:rPr>
        <w:t xml:space="preserve">a čipů (čipových karet) </w:t>
      </w:r>
      <w:r w:rsidRPr="009B3AE1">
        <w:rPr>
          <w:rFonts w:ascii="Arial" w:hAnsi="Arial" w:cs="Arial"/>
          <w:sz w:val="22"/>
        </w:rPr>
        <w:t>(viz čl. V. odst. 7</w:t>
      </w:r>
      <w:r w:rsidR="00EA0F6D" w:rsidRPr="009B3AE1">
        <w:rPr>
          <w:rFonts w:ascii="Arial" w:hAnsi="Arial" w:cs="Arial"/>
          <w:sz w:val="22"/>
        </w:rPr>
        <w:t xml:space="preserve"> smlouvy</w:t>
      </w:r>
      <w:r w:rsidRPr="009B3AE1">
        <w:rPr>
          <w:rFonts w:ascii="Arial" w:hAnsi="Arial" w:cs="Arial"/>
          <w:sz w:val="22"/>
        </w:rPr>
        <w:t>).</w:t>
      </w:r>
    </w:p>
    <w:p w14:paraId="20634298" w14:textId="5C34A9A2" w:rsidR="0036421A" w:rsidRPr="004A0366" w:rsidRDefault="00083473" w:rsidP="00935432">
      <w:pPr>
        <w:numPr>
          <w:ilvl w:val="0"/>
          <w:numId w:val="2"/>
        </w:numPr>
        <w:tabs>
          <w:tab w:val="left" w:pos="426"/>
        </w:tabs>
        <w:spacing w:after="120"/>
        <w:ind w:left="426" w:right="4" w:hanging="426"/>
        <w:jc w:val="both"/>
        <w:rPr>
          <w:rFonts w:ascii="Arial" w:hAnsi="Arial" w:cs="Arial"/>
          <w:sz w:val="22"/>
          <w:szCs w:val="22"/>
        </w:rPr>
      </w:pPr>
      <w:r w:rsidRPr="004A0366">
        <w:rPr>
          <w:rFonts w:ascii="Arial" w:hAnsi="Arial" w:cs="Arial"/>
          <w:sz w:val="22"/>
        </w:rPr>
        <w:t xml:space="preserve">Poskytovatel </w:t>
      </w:r>
      <w:r w:rsidR="0036421A" w:rsidRPr="004A0366">
        <w:rPr>
          <w:rFonts w:ascii="Arial" w:hAnsi="Arial" w:cs="Arial"/>
          <w:sz w:val="22"/>
        </w:rPr>
        <w:t xml:space="preserve">je povinen </w:t>
      </w:r>
      <w:r w:rsidR="0042290C" w:rsidRPr="004A0366">
        <w:rPr>
          <w:rFonts w:ascii="Arial" w:hAnsi="Arial" w:cs="Arial"/>
          <w:sz w:val="22"/>
        </w:rPr>
        <w:t xml:space="preserve">zajistit provádění hlavních úklidových prací takovým počtem pracovníků, kteří budou provádět </w:t>
      </w:r>
      <w:r w:rsidR="00123A4C" w:rsidRPr="004A0366">
        <w:rPr>
          <w:rFonts w:ascii="Arial" w:hAnsi="Arial" w:cs="Arial"/>
          <w:b/>
          <w:sz w:val="22"/>
        </w:rPr>
        <w:t>pravidelný úklid</w:t>
      </w:r>
      <w:r w:rsidR="0042290C" w:rsidRPr="004A0366">
        <w:rPr>
          <w:rFonts w:ascii="Arial" w:hAnsi="Arial" w:cs="Arial"/>
          <w:b/>
          <w:sz w:val="22"/>
        </w:rPr>
        <w:t xml:space="preserve"> v součtu minimálně </w:t>
      </w:r>
      <w:r w:rsidR="00375A3E" w:rsidRPr="004A0366">
        <w:rPr>
          <w:rFonts w:ascii="Arial" w:hAnsi="Arial" w:cs="Arial"/>
          <w:b/>
          <w:sz w:val="22"/>
        </w:rPr>
        <w:t xml:space="preserve">30 </w:t>
      </w:r>
      <w:r w:rsidR="0074492A" w:rsidRPr="004A0366">
        <w:rPr>
          <w:rFonts w:ascii="Arial" w:hAnsi="Arial" w:cs="Arial"/>
          <w:b/>
          <w:sz w:val="22"/>
        </w:rPr>
        <w:t>člověko</w:t>
      </w:r>
      <w:r w:rsidR="0042290C" w:rsidRPr="004A0366">
        <w:rPr>
          <w:rFonts w:ascii="Arial" w:hAnsi="Arial" w:cs="Arial"/>
          <w:b/>
          <w:sz w:val="22"/>
        </w:rPr>
        <w:t xml:space="preserve">hodin denně v době dle </w:t>
      </w:r>
      <w:r w:rsidR="007C3205" w:rsidRPr="004A0366">
        <w:rPr>
          <w:rFonts w:ascii="Arial" w:hAnsi="Arial" w:cs="Arial"/>
          <w:b/>
          <w:sz w:val="22"/>
        </w:rPr>
        <w:t>Čl</w:t>
      </w:r>
      <w:r w:rsidR="0042290C" w:rsidRPr="004A0366">
        <w:rPr>
          <w:rFonts w:ascii="Arial" w:hAnsi="Arial" w:cs="Arial"/>
          <w:b/>
          <w:sz w:val="22"/>
        </w:rPr>
        <w:t>. II</w:t>
      </w:r>
      <w:r w:rsidR="0036421A" w:rsidRPr="004A0366">
        <w:rPr>
          <w:rFonts w:ascii="Arial" w:hAnsi="Arial" w:cs="Arial"/>
          <w:b/>
          <w:sz w:val="22"/>
        </w:rPr>
        <w:t>.</w:t>
      </w:r>
      <w:r w:rsidR="0042290C" w:rsidRPr="004A0366">
        <w:rPr>
          <w:rFonts w:ascii="Arial" w:hAnsi="Arial" w:cs="Arial"/>
          <w:b/>
          <w:sz w:val="22"/>
        </w:rPr>
        <w:t xml:space="preserve"> odst. 1. této smlouvy</w:t>
      </w:r>
      <w:r w:rsidR="0042290C" w:rsidRPr="004A0366">
        <w:rPr>
          <w:rFonts w:ascii="Arial" w:hAnsi="Arial" w:cs="Arial"/>
          <w:sz w:val="22"/>
        </w:rPr>
        <w:t>.</w:t>
      </w:r>
      <w:r w:rsidR="00637F31" w:rsidRPr="004A0366">
        <w:rPr>
          <w:rFonts w:ascii="Arial" w:hAnsi="Arial" w:cs="Arial"/>
          <w:sz w:val="22"/>
        </w:rPr>
        <w:t xml:space="preserve"> </w:t>
      </w:r>
      <w:r w:rsidR="00291D78" w:rsidRPr="004A0366">
        <w:rPr>
          <w:rFonts w:ascii="Arial" w:hAnsi="Arial" w:cs="Arial"/>
          <w:sz w:val="22"/>
        </w:rPr>
        <w:t>Pravideln</w:t>
      </w:r>
      <w:r w:rsidR="00A777A3" w:rsidRPr="004A0366">
        <w:rPr>
          <w:rFonts w:ascii="Arial" w:hAnsi="Arial" w:cs="Arial"/>
          <w:sz w:val="22"/>
        </w:rPr>
        <w:t>ý</w:t>
      </w:r>
      <w:r w:rsidR="00291D78" w:rsidRPr="004A0366">
        <w:rPr>
          <w:rFonts w:ascii="Arial" w:hAnsi="Arial" w:cs="Arial"/>
          <w:sz w:val="22"/>
        </w:rPr>
        <w:t xml:space="preserve"> úklid dle tohoto odstavce bude proveden v minimálním počtu </w:t>
      </w:r>
      <w:r w:rsidR="00F6131F" w:rsidRPr="004A0366">
        <w:rPr>
          <w:rFonts w:ascii="Arial" w:hAnsi="Arial" w:cs="Arial"/>
          <w:sz w:val="22"/>
        </w:rPr>
        <w:t>1</w:t>
      </w:r>
      <w:r w:rsidR="00C95CA6">
        <w:rPr>
          <w:rFonts w:ascii="Arial" w:hAnsi="Arial" w:cs="Arial"/>
          <w:sz w:val="22"/>
        </w:rPr>
        <w:t>0</w:t>
      </w:r>
      <w:r w:rsidR="00291D78" w:rsidRPr="004A0366">
        <w:rPr>
          <w:rFonts w:ascii="Arial" w:hAnsi="Arial" w:cs="Arial"/>
          <w:sz w:val="22"/>
        </w:rPr>
        <w:t xml:space="preserve"> </w:t>
      </w:r>
      <w:r w:rsidR="000B04DE" w:rsidRPr="004A0366">
        <w:rPr>
          <w:rFonts w:ascii="Arial" w:hAnsi="Arial" w:cs="Arial"/>
          <w:sz w:val="22"/>
        </w:rPr>
        <w:t>pracovníků.</w:t>
      </w:r>
    </w:p>
    <w:p w14:paraId="5951B9F5" w14:textId="77777777" w:rsidR="00887EAF" w:rsidRPr="009B3AE1" w:rsidRDefault="00887EAF" w:rsidP="00887EAF">
      <w:pPr>
        <w:tabs>
          <w:tab w:val="left" w:pos="426"/>
        </w:tabs>
        <w:spacing w:after="120"/>
        <w:ind w:left="426" w:right="4"/>
        <w:jc w:val="both"/>
        <w:rPr>
          <w:rFonts w:ascii="Arial" w:hAnsi="Arial" w:cs="Arial"/>
          <w:sz w:val="22"/>
          <w:szCs w:val="22"/>
        </w:rPr>
      </w:pPr>
    </w:p>
    <w:p w14:paraId="1AFE724D" w14:textId="77777777" w:rsidR="00434F88" w:rsidRPr="004A0366" w:rsidRDefault="00F30EDB" w:rsidP="00CE3853">
      <w:pPr>
        <w:keepNext/>
        <w:keepLines/>
        <w:numPr>
          <w:ilvl w:val="0"/>
          <w:numId w:val="1"/>
        </w:numPr>
        <w:tabs>
          <w:tab w:val="left" w:pos="142"/>
          <w:tab w:val="left" w:pos="9356"/>
        </w:tabs>
        <w:ind w:right="6" w:hanging="1440"/>
        <w:jc w:val="center"/>
        <w:rPr>
          <w:rFonts w:ascii="Arial" w:hAnsi="Arial" w:cs="Arial"/>
          <w:b/>
          <w:sz w:val="22"/>
          <w:szCs w:val="22"/>
        </w:rPr>
      </w:pPr>
      <w:r w:rsidRPr="004A0366">
        <w:rPr>
          <w:rFonts w:ascii="Arial" w:hAnsi="Arial" w:cs="Arial"/>
          <w:b/>
          <w:sz w:val="22"/>
          <w:szCs w:val="22"/>
        </w:rPr>
        <w:t>Čl</w:t>
      </w:r>
      <w:r w:rsidR="003718D5" w:rsidRPr="004A0366">
        <w:rPr>
          <w:rFonts w:ascii="Arial" w:hAnsi="Arial" w:cs="Arial"/>
          <w:b/>
          <w:sz w:val="22"/>
          <w:szCs w:val="22"/>
        </w:rPr>
        <w:t>ánek</w:t>
      </w:r>
    </w:p>
    <w:p w14:paraId="2E73A67A" w14:textId="77777777" w:rsidR="006328A1" w:rsidRPr="009B3AE1" w:rsidRDefault="00434F88" w:rsidP="00083C07">
      <w:pPr>
        <w:keepNext/>
        <w:keepLines/>
        <w:tabs>
          <w:tab w:val="left" w:pos="9356"/>
        </w:tabs>
        <w:spacing w:after="120"/>
        <w:ind w:right="4"/>
        <w:jc w:val="center"/>
        <w:rPr>
          <w:rFonts w:ascii="Arial" w:hAnsi="Arial" w:cs="Arial"/>
          <w:sz w:val="22"/>
          <w:szCs w:val="22"/>
        </w:rPr>
      </w:pPr>
      <w:r w:rsidRPr="004A0366">
        <w:rPr>
          <w:rFonts w:ascii="Arial" w:hAnsi="Arial" w:cs="Arial"/>
          <w:b/>
          <w:sz w:val="22"/>
          <w:szCs w:val="22"/>
        </w:rPr>
        <w:t>Doba provádění</w:t>
      </w:r>
      <w:r w:rsidR="00AF505F" w:rsidRPr="004A0366">
        <w:rPr>
          <w:rFonts w:ascii="Arial" w:hAnsi="Arial" w:cs="Arial"/>
          <w:b/>
          <w:sz w:val="22"/>
          <w:szCs w:val="22"/>
        </w:rPr>
        <w:t xml:space="preserve"> </w:t>
      </w:r>
      <w:r w:rsidRPr="004A0366">
        <w:rPr>
          <w:rFonts w:ascii="Arial" w:hAnsi="Arial" w:cs="Arial"/>
          <w:b/>
          <w:sz w:val="22"/>
          <w:szCs w:val="22"/>
        </w:rPr>
        <w:t>úklidových prací</w:t>
      </w:r>
    </w:p>
    <w:p w14:paraId="190BC5A6" w14:textId="6871204B" w:rsidR="001158E2" w:rsidRDefault="001135F5" w:rsidP="00C95CA6">
      <w:pPr>
        <w:numPr>
          <w:ilvl w:val="0"/>
          <w:numId w:val="3"/>
        </w:numPr>
        <w:spacing w:after="120"/>
        <w:ind w:left="426" w:right="6" w:hanging="426"/>
        <w:jc w:val="both"/>
        <w:rPr>
          <w:rFonts w:ascii="Arial" w:hAnsi="Arial" w:cs="Arial"/>
          <w:sz w:val="22"/>
          <w:szCs w:val="22"/>
        </w:rPr>
      </w:pPr>
      <w:r w:rsidRPr="001158E2">
        <w:rPr>
          <w:rFonts w:ascii="Arial" w:hAnsi="Arial" w:cs="Arial"/>
          <w:sz w:val="22"/>
          <w:szCs w:val="22"/>
        </w:rPr>
        <w:t xml:space="preserve">Poskytovatel se zavazuje provádět </w:t>
      </w:r>
      <w:r w:rsidR="001C3669" w:rsidRPr="001158E2">
        <w:rPr>
          <w:rFonts w:ascii="Arial" w:hAnsi="Arial" w:cs="Arial"/>
          <w:sz w:val="22"/>
          <w:szCs w:val="22"/>
        </w:rPr>
        <w:t>pravidelný úklid</w:t>
      </w:r>
      <w:r w:rsidRPr="001158E2">
        <w:rPr>
          <w:rFonts w:ascii="Arial" w:hAnsi="Arial" w:cs="Arial"/>
          <w:sz w:val="22"/>
          <w:szCs w:val="22"/>
        </w:rPr>
        <w:t xml:space="preserve"> v</w:t>
      </w:r>
      <w:r w:rsidR="00924C8A" w:rsidRPr="001158E2">
        <w:rPr>
          <w:rFonts w:ascii="Arial" w:hAnsi="Arial" w:cs="Arial"/>
          <w:sz w:val="22"/>
          <w:szCs w:val="22"/>
        </w:rPr>
        <w:t> </w:t>
      </w:r>
      <w:r w:rsidRPr="001158E2">
        <w:rPr>
          <w:rFonts w:ascii="Arial" w:hAnsi="Arial" w:cs="Arial"/>
          <w:sz w:val="22"/>
          <w:szCs w:val="22"/>
        </w:rPr>
        <w:t>době</w:t>
      </w:r>
      <w:r w:rsidR="00924C8A" w:rsidRPr="001158E2">
        <w:rPr>
          <w:rFonts w:ascii="Arial" w:hAnsi="Arial" w:cs="Arial"/>
          <w:sz w:val="22"/>
          <w:szCs w:val="22"/>
        </w:rPr>
        <w:t>:</w:t>
      </w:r>
    </w:p>
    <w:p w14:paraId="56F0D069" w14:textId="3D24C77D" w:rsidR="00C95CA6" w:rsidRPr="00C95CA6" w:rsidRDefault="00C95CA6" w:rsidP="00C95CA6">
      <w:pPr>
        <w:spacing w:after="120"/>
        <w:ind w:left="426" w:right="6"/>
        <w:jc w:val="both"/>
        <w:rPr>
          <w:rFonts w:ascii="Arial" w:hAnsi="Arial" w:cs="Arial"/>
          <w:sz w:val="22"/>
          <w:szCs w:val="22"/>
        </w:rPr>
      </w:pPr>
      <w:r w:rsidRPr="001158E2">
        <w:rPr>
          <w:rFonts w:ascii="Arial" w:hAnsi="Arial" w:cs="Arial"/>
          <w:sz w:val="22"/>
        </w:rPr>
        <w:t>Rozmezí možné doby úklidu v</w:t>
      </w:r>
      <w:r>
        <w:rPr>
          <w:rFonts w:ascii="Arial" w:hAnsi="Arial" w:cs="Arial"/>
          <w:sz w:val="22"/>
        </w:rPr>
        <w:t> </w:t>
      </w:r>
      <w:r w:rsidRPr="001158E2">
        <w:rPr>
          <w:rFonts w:ascii="Arial" w:hAnsi="Arial" w:cs="Arial"/>
          <w:sz w:val="22"/>
        </w:rPr>
        <w:t>budovách</w:t>
      </w:r>
      <w:r>
        <w:rPr>
          <w:rFonts w:ascii="Arial" w:hAnsi="Arial" w:cs="Arial"/>
          <w:sz w:val="22"/>
        </w:rPr>
        <w:t xml:space="preserve"> uvedených v čl. I této smlouvy je stanovené v době od 08:00 do 16:00.</w:t>
      </w:r>
    </w:p>
    <w:p w14:paraId="44D2FE2F" w14:textId="24D0A1D3" w:rsidR="00917165" w:rsidRPr="009B3AE1" w:rsidRDefault="00917165"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Úklid v kancelářích je prováděn až po odchodu daného zaměstnance města z kanceláře.</w:t>
      </w:r>
    </w:p>
    <w:p w14:paraId="562A4636" w14:textId="77777777" w:rsidR="00091177" w:rsidRPr="009B3AE1" w:rsidRDefault="009912B1"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 xml:space="preserve">V jinou dobu je možné provádět </w:t>
      </w:r>
      <w:r w:rsidR="009D59F0" w:rsidRPr="009B3AE1">
        <w:rPr>
          <w:rFonts w:ascii="Arial" w:hAnsi="Arial" w:cs="Arial"/>
          <w:sz w:val="22"/>
          <w:szCs w:val="22"/>
        </w:rPr>
        <w:t xml:space="preserve">hlavní </w:t>
      </w:r>
      <w:r w:rsidRPr="009B3AE1">
        <w:rPr>
          <w:rFonts w:ascii="Arial" w:hAnsi="Arial" w:cs="Arial"/>
          <w:sz w:val="22"/>
          <w:szCs w:val="22"/>
        </w:rPr>
        <w:t>úklidové práce pouze po dohodě s</w:t>
      </w:r>
      <w:r w:rsidR="00873A0B" w:rsidRPr="009B3AE1">
        <w:rPr>
          <w:rFonts w:ascii="Arial" w:hAnsi="Arial" w:cs="Arial"/>
          <w:sz w:val="22"/>
          <w:szCs w:val="22"/>
        </w:rPr>
        <w:t> </w:t>
      </w:r>
      <w:r w:rsidRPr="009B3AE1">
        <w:rPr>
          <w:rFonts w:ascii="Arial" w:hAnsi="Arial" w:cs="Arial"/>
          <w:sz w:val="22"/>
          <w:szCs w:val="22"/>
        </w:rPr>
        <w:t>objednatele</w:t>
      </w:r>
      <w:r w:rsidR="003E1461" w:rsidRPr="009B3AE1">
        <w:rPr>
          <w:rFonts w:ascii="Arial" w:hAnsi="Arial" w:cs="Arial"/>
          <w:sz w:val="22"/>
          <w:szCs w:val="22"/>
        </w:rPr>
        <w:t>m</w:t>
      </w:r>
      <w:r w:rsidRPr="009B3AE1">
        <w:rPr>
          <w:rFonts w:ascii="Arial" w:hAnsi="Arial" w:cs="Arial"/>
          <w:sz w:val="22"/>
          <w:szCs w:val="22"/>
        </w:rPr>
        <w:t>.</w:t>
      </w:r>
    </w:p>
    <w:p w14:paraId="235F08B0" w14:textId="77777777" w:rsidR="00360A46" w:rsidRPr="009B3AE1" w:rsidRDefault="00083473" w:rsidP="00CE3853">
      <w:pPr>
        <w:numPr>
          <w:ilvl w:val="0"/>
          <w:numId w:val="3"/>
        </w:numPr>
        <w:ind w:left="425" w:right="6" w:hanging="425"/>
        <w:jc w:val="both"/>
        <w:rPr>
          <w:rFonts w:ascii="Arial" w:hAnsi="Arial" w:cs="Arial"/>
          <w:bCs/>
          <w:sz w:val="22"/>
          <w:szCs w:val="22"/>
        </w:rPr>
      </w:pPr>
      <w:r w:rsidRPr="009B3AE1">
        <w:rPr>
          <w:rFonts w:ascii="Arial" w:hAnsi="Arial" w:cs="Arial"/>
          <w:sz w:val="22"/>
          <w:szCs w:val="22"/>
        </w:rPr>
        <w:t>Poskytovatel</w:t>
      </w:r>
      <w:r w:rsidRPr="009B3AE1">
        <w:rPr>
          <w:rFonts w:ascii="Arial" w:hAnsi="Arial" w:cs="Arial"/>
          <w:bCs/>
          <w:sz w:val="22"/>
          <w:szCs w:val="22"/>
        </w:rPr>
        <w:t xml:space="preserve"> </w:t>
      </w:r>
      <w:r w:rsidR="008415A5" w:rsidRPr="009B3AE1">
        <w:rPr>
          <w:rFonts w:ascii="Arial" w:hAnsi="Arial" w:cs="Arial"/>
          <w:bCs/>
          <w:sz w:val="22"/>
          <w:szCs w:val="22"/>
        </w:rPr>
        <w:t xml:space="preserve">se zavazuje provádět úklidové práce tak, aby nebyl narušen chod </w:t>
      </w:r>
      <w:r w:rsidR="007A379A" w:rsidRPr="009B3AE1">
        <w:rPr>
          <w:rFonts w:ascii="Arial" w:hAnsi="Arial" w:cs="Arial"/>
          <w:bCs/>
          <w:sz w:val="22"/>
          <w:szCs w:val="22"/>
        </w:rPr>
        <w:t>budovy.</w:t>
      </w:r>
    </w:p>
    <w:p w14:paraId="02E19B27" w14:textId="77777777" w:rsidR="00CE3853" w:rsidRPr="009B3AE1" w:rsidRDefault="00CE3853" w:rsidP="00CE3853">
      <w:pPr>
        <w:ind w:left="425" w:right="6"/>
        <w:jc w:val="both"/>
        <w:rPr>
          <w:rFonts w:ascii="Arial" w:hAnsi="Arial" w:cs="Arial"/>
          <w:bCs/>
          <w:sz w:val="22"/>
          <w:szCs w:val="22"/>
        </w:rPr>
      </w:pPr>
    </w:p>
    <w:p w14:paraId="0FDD1079" w14:textId="77777777" w:rsidR="00DA6BA3" w:rsidRPr="009B3AE1" w:rsidRDefault="003718D5" w:rsidP="00CE3853">
      <w:pPr>
        <w:keepNext/>
        <w:keepLines/>
        <w:numPr>
          <w:ilvl w:val="0"/>
          <w:numId w:val="1"/>
        </w:numPr>
        <w:tabs>
          <w:tab w:val="left" w:pos="142"/>
          <w:tab w:val="left" w:pos="9356"/>
        </w:tabs>
        <w:ind w:right="6" w:hanging="1440"/>
        <w:jc w:val="center"/>
        <w:rPr>
          <w:rFonts w:ascii="Arial" w:hAnsi="Arial" w:cs="Arial"/>
          <w:b/>
          <w:sz w:val="22"/>
          <w:szCs w:val="22"/>
        </w:rPr>
      </w:pPr>
      <w:r w:rsidRPr="009B3AE1">
        <w:rPr>
          <w:rFonts w:ascii="Arial" w:hAnsi="Arial" w:cs="Arial"/>
          <w:b/>
          <w:sz w:val="22"/>
          <w:szCs w:val="22"/>
        </w:rPr>
        <w:t>Článek</w:t>
      </w:r>
    </w:p>
    <w:p w14:paraId="2ECD9ED7" w14:textId="77777777" w:rsidR="00DA6BA3" w:rsidRPr="009B3AE1" w:rsidRDefault="00DA6BA3" w:rsidP="00083C07">
      <w:pPr>
        <w:keepNext/>
        <w:keepLines/>
        <w:tabs>
          <w:tab w:val="left" w:pos="9356"/>
        </w:tabs>
        <w:spacing w:after="120"/>
        <w:ind w:right="6"/>
        <w:jc w:val="center"/>
        <w:rPr>
          <w:rFonts w:ascii="Arial" w:hAnsi="Arial" w:cs="Arial"/>
          <w:b/>
          <w:sz w:val="22"/>
          <w:szCs w:val="22"/>
        </w:rPr>
      </w:pPr>
      <w:r w:rsidRPr="009B3AE1">
        <w:rPr>
          <w:rFonts w:ascii="Arial" w:hAnsi="Arial" w:cs="Arial"/>
          <w:b/>
          <w:sz w:val="22"/>
          <w:szCs w:val="22"/>
        </w:rPr>
        <w:t>Cena</w:t>
      </w:r>
    </w:p>
    <w:p w14:paraId="21537061" w14:textId="2BFC3C72" w:rsidR="002E20EB" w:rsidRPr="009B3AE1" w:rsidRDefault="002E20EB" w:rsidP="00935432">
      <w:pPr>
        <w:keepNext/>
        <w:keepLines/>
        <w:numPr>
          <w:ilvl w:val="0"/>
          <w:numId w:val="4"/>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 xml:space="preserve">Objednatel se zavazuje uhradit </w:t>
      </w:r>
      <w:r w:rsidR="00083473" w:rsidRPr="009B3AE1">
        <w:rPr>
          <w:rFonts w:ascii="Arial" w:hAnsi="Arial" w:cs="Arial"/>
          <w:sz w:val="22"/>
          <w:szCs w:val="22"/>
        </w:rPr>
        <w:t xml:space="preserve">poskytovateli </w:t>
      </w:r>
      <w:r w:rsidRPr="009B3AE1">
        <w:rPr>
          <w:rFonts w:ascii="Arial" w:hAnsi="Arial" w:cs="Arial"/>
          <w:sz w:val="22"/>
          <w:szCs w:val="22"/>
        </w:rPr>
        <w:t xml:space="preserve">za </w:t>
      </w:r>
      <w:r w:rsidRPr="004A0366">
        <w:rPr>
          <w:rFonts w:ascii="Arial" w:hAnsi="Arial" w:cs="Arial"/>
          <w:sz w:val="22"/>
          <w:szCs w:val="22"/>
        </w:rPr>
        <w:t xml:space="preserve">provádění úklidových prací cenu sjednanou dle </w:t>
      </w:r>
      <w:r w:rsidR="00D81CE0" w:rsidRPr="004A0366">
        <w:rPr>
          <w:rFonts w:ascii="Arial" w:hAnsi="Arial" w:cs="Arial"/>
          <w:sz w:val="22"/>
          <w:szCs w:val="22"/>
        </w:rPr>
        <w:t xml:space="preserve">Cenové </w:t>
      </w:r>
      <w:r w:rsidRPr="004A0366">
        <w:rPr>
          <w:rFonts w:ascii="Arial" w:hAnsi="Arial" w:cs="Arial"/>
          <w:sz w:val="22"/>
          <w:szCs w:val="22"/>
        </w:rPr>
        <w:t xml:space="preserve">nabídky </w:t>
      </w:r>
      <w:r w:rsidR="00083473" w:rsidRPr="004A0366">
        <w:rPr>
          <w:rFonts w:ascii="Arial" w:hAnsi="Arial" w:cs="Arial"/>
          <w:sz w:val="22"/>
          <w:szCs w:val="22"/>
        </w:rPr>
        <w:t>poskytovatele</w:t>
      </w:r>
      <w:r w:rsidRPr="004A0366">
        <w:rPr>
          <w:rFonts w:ascii="Arial" w:hAnsi="Arial" w:cs="Arial"/>
          <w:sz w:val="22"/>
          <w:szCs w:val="22"/>
        </w:rPr>
        <w:t xml:space="preserve">, která tvoří </w:t>
      </w:r>
      <w:r w:rsidR="00FE44AF" w:rsidRPr="004A0366">
        <w:rPr>
          <w:rFonts w:ascii="Arial" w:hAnsi="Arial" w:cs="Arial"/>
          <w:sz w:val="22"/>
          <w:szCs w:val="22"/>
        </w:rPr>
        <w:t>P</w:t>
      </w:r>
      <w:r w:rsidRPr="004A0366">
        <w:rPr>
          <w:rFonts w:ascii="Arial" w:hAnsi="Arial" w:cs="Arial"/>
          <w:sz w:val="22"/>
          <w:szCs w:val="22"/>
        </w:rPr>
        <w:t>řílohu č. 3</w:t>
      </w:r>
      <w:r w:rsidRPr="009B3AE1">
        <w:rPr>
          <w:rFonts w:ascii="Arial" w:hAnsi="Arial" w:cs="Arial"/>
          <w:sz w:val="22"/>
          <w:szCs w:val="22"/>
        </w:rPr>
        <w:t xml:space="preserve"> smlouvy</w:t>
      </w:r>
      <w:r w:rsidR="00724683" w:rsidRPr="009B3AE1">
        <w:rPr>
          <w:rFonts w:ascii="Arial" w:hAnsi="Arial" w:cs="Arial"/>
          <w:sz w:val="22"/>
          <w:szCs w:val="22"/>
        </w:rPr>
        <w:t>.</w:t>
      </w:r>
    </w:p>
    <w:p w14:paraId="0B153D0D" w14:textId="6DB23D92" w:rsidR="00D804FC" w:rsidRPr="009B3AE1" w:rsidRDefault="00FF1696" w:rsidP="00CE3853">
      <w:pPr>
        <w:numPr>
          <w:ilvl w:val="0"/>
          <w:numId w:val="4"/>
        </w:numPr>
        <w:tabs>
          <w:tab w:val="left" w:pos="426"/>
          <w:tab w:val="left" w:pos="9356"/>
        </w:tabs>
        <w:ind w:left="425" w:right="6" w:hanging="425"/>
        <w:jc w:val="both"/>
        <w:rPr>
          <w:rFonts w:ascii="Arial" w:hAnsi="Arial" w:cs="Arial"/>
          <w:sz w:val="22"/>
          <w:szCs w:val="22"/>
        </w:rPr>
      </w:pPr>
      <w:r w:rsidRPr="009B3AE1">
        <w:rPr>
          <w:rFonts w:ascii="Arial" w:hAnsi="Arial" w:cs="Arial"/>
          <w:sz w:val="22"/>
          <w:szCs w:val="22"/>
        </w:rPr>
        <w:t xml:space="preserve">Bude-li </w:t>
      </w:r>
      <w:r w:rsidR="004C4439" w:rsidRPr="009B3AE1">
        <w:rPr>
          <w:rFonts w:ascii="Arial" w:hAnsi="Arial" w:cs="Arial"/>
          <w:sz w:val="22"/>
          <w:szCs w:val="22"/>
        </w:rPr>
        <w:t xml:space="preserve">poskytovatel </w:t>
      </w:r>
      <w:r w:rsidRPr="009B3AE1">
        <w:rPr>
          <w:rFonts w:ascii="Arial" w:hAnsi="Arial" w:cs="Arial"/>
          <w:sz w:val="22"/>
          <w:szCs w:val="22"/>
        </w:rPr>
        <w:t xml:space="preserve">vykonávat </w:t>
      </w:r>
      <w:r w:rsidR="008F1DBD" w:rsidRPr="009B3AE1">
        <w:rPr>
          <w:rFonts w:ascii="Arial" w:hAnsi="Arial" w:cs="Arial"/>
          <w:sz w:val="22"/>
          <w:szCs w:val="22"/>
        </w:rPr>
        <w:t xml:space="preserve">hlavní </w:t>
      </w:r>
      <w:r w:rsidRPr="009B3AE1">
        <w:rPr>
          <w:rFonts w:ascii="Arial" w:hAnsi="Arial" w:cs="Arial"/>
          <w:sz w:val="22"/>
          <w:szCs w:val="22"/>
        </w:rPr>
        <w:t xml:space="preserve">úklidové práce </w:t>
      </w:r>
      <w:r w:rsidR="00C50ED1" w:rsidRPr="009B3AE1">
        <w:rPr>
          <w:rFonts w:ascii="Arial" w:hAnsi="Arial" w:cs="Arial"/>
          <w:sz w:val="22"/>
          <w:szCs w:val="22"/>
        </w:rPr>
        <w:t xml:space="preserve">(myšleno v rozsahu pravidelného úklidu) </w:t>
      </w:r>
      <w:r w:rsidRPr="009B3AE1">
        <w:rPr>
          <w:rFonts w:ascii="Arial" w:hAnsi="Arial" w:cs="Arial"/>
          <w:sz w:val="22"/>
          <w:szCs w:val="22"/>
        </w:rPr>
        <w:t>jen po část kalendářního měsíce, náleží mu za takový měsíc poměrná část ceny.</w:t>
      </w:r>
      <w:r w:rsidR="00DB33BA" w:rsidRPr="009B3AE1">
        <w:rPr>
          <w:rFonts w:ascii="Arial" w:hAnsi="Arial" w:cs="Arial"/>
          <w:sz w:val="22"/>
          <w:szCs w:val="22"/>
        </w:rPr>
        <w:t xml:space="preserve"> </w:t>
      </w:r>
      <w:r w:rsidR="00DB33BA" w:rsidRPr="009B3AE1">
        <w:rPr>
          <w:rFonts w:ascii="Arial" w:hAnsi="Arial" w:cs="Arial"/>
          <w:sz w:val="22"/>
          <w:szCs w:val="22"/>
        </w:rPr>
        <w:lastRenderedPageBreak/>
        <w:t xml:space="preserve">V takovém případě je </w:t>
      </w:r>
      <w:r w:rsidR="004C4439" w:rsidRPr="009B3AE1">
        <w:rPr>
          <w:rFonts w:ascii="Arial" w:hAnsi="Arial" w:cs="Arial"/>
          <w:sz w:val="22"/>
          <w:szCs w:val="22"/>
        </w:rPr>
        <w:t>poskytovatel</w:t>
      </w:r>
      <w:r w:rsidR="00DB33BA" w:rsidRPr="009B3AE1">
        <w:rPr>
          <w:rFonts w:ascii="Arial" w:hAnsi="Arial" w:cs="Arial"/>
          <w:sz w:val="22"/>
          <w:szCs w:val="22"/>
        </w:rPr>
        <w:t xml:space="preserve"> povinen vystavit fakturu poníženou o adekvátní část odpovídající počtu dnů, ve kterých nebyl úklid proveden vůbec.</w:t>
      </w:r>
    </w:p>
    <w:p w14:paraId="2409C883" w14:textId="77777777" w:rsidR="00CE3853" w:rsidRPr="009B3AE1" w:rsidRDefault="00CE3853" w:rsidP="00CE3853">
      <w:pPr>
        <w:tabs>
          <w:tab w:val="left" w:pos="426"/>
          <w:tab w:val="left" w:pos="9356"/>
        </w:tabs>
        <w:ind w:left="425" w:right="6"/>
        <w:jc w:val="both"/>
        <w:rPr>
          <w:rFonts w:ascii="Arial" w:hAnsi="Arial" w:cs="Arial"/>
          <w:sz w:val="22"/>
          <w:szCs w:val="22"/>
        </w:rPr>
      </w:pPr>
    </w:p>
    <w:p w14:paraId="48D3C48F" w14:textId="77777777" w:rsidR="00A95633" w:rsidRPr="009B3AE1" w:rsidRDefault="00A95633"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7F287B8F" w14:textId="77777777" w:rsidR="00A95633" w:rsidRPr="009B3AE1" w:rsidRDefault="00A95633" w:rsidP="00083C07">
      <w:pPr>
        <w:spacing w:after="120"/>
        <w:ind w:right="6"/>
        <w:jc w:val="center"/>
        <w:rPr>
          <w:rFonts w:ascii="Arial" w:hAnsi="Arial" w:cs="Arial"/>
          <w:b/>
          <w:sz w:val="22"/>
          <w:szCs w:val="22"/>
        </w:rPr>
      </w:pPr>
      <w:r w:rsidRPr="009B3AE1">
        <w:rPr>
          <w:rFonts w:ascii="Arial" w:hAnsi="Arial" w:cs="Arial"/>
          <w:b/>
          <w:sz w:val="22"/>
          <w:szCs w:val="22"/>
        </w:rPr>
        <w:t>Platební podmínky</w:t>
      </w:r>
    </w:p>
    <w:p w14:paraId="4F192671" w14:textId="687689EC" w:rsidR="00AE372B" w:rsidRPr="009B3AE1" w:rsidRDefault="00AE372B"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Cena sjednaná </w:t>
      </w:r>
      <w:r w:rsidR="003964EC" w:rsidRPr="009B3AE1">
        <w:rPr>
          <w:rFonts w:ascii="Arial" w:hAnsi="Arial" w:cs="Arial"/>
          <w:sz w:val="22"/>
          <w:szCs w:val="22"/>
        </w:rPr>
        <w:t xml:space="preserve">v </w:t>
      </w:r>
      <w:r w:rsidR="00763564" w:rsidRPr="004A0366">
        <w:rPr>
          <w:rFonts w:ascii="Arial" w:hAnsi="Arial" w:cs="Arial"/>
          <w:sz w:val="22"/>
          <w:szCs w:val="22"/>
        </w:rPr>
        <w:t>P</w:t>
      </w:r>
      <w:r w:rsidRPr="004A0366">
        <w:rPr>
          <w:rFonts w:ascii="Arial" w:hAnsi="Arial" w:cs="Arial"/>
          <w:sz w:val="22"/>
          <w:szCs w:val="22"/>
        </w:rPr>
        <w:t>řílo</w:t>
      </w:r>
      <w:r w:rsidR="003964EC" w:rsidRPr="004A0366">
        <w:rPr>
          <w:rFonts w:ascii="Arial" w:hAnsi="Arial" w:cs="Arial"/>
          <w:sz w:val="22"/>
          <w:szCs w:val="22"/>
        </w:rPr>
        <w:t>ze</w:t>
      </w:r>
      <w:r w:rsidRPr="004A0366">
        <w:rPr>
          <w:rFonts w:ascii="Arial" w:hAnsi="Arial" w:cs="Arial"/>
          <w:sz w:val="22"/>
          <w:szCs w:val="22"/>
        </w:rPr>
        <w:t xml:space="preserve"> č.</w:t>
      </w:r>
      <w:r w:rsidR="00962D9F" w:rsidRPr="004A0366">
        <w:rPr>
          <w:rFonts w:ascii="Arial" w:hAnsi="Arial" w:cs="Arial"/>
          <w:sz w:val="22"/>
          <w:szCs w:val="22"/>
        </w:rPr>
        <w:t xml:space="preserve"> 3</w:t>
      </w:r>
      <w:r w:rsidRPr="009B3AE1">
        <w:rPr>
          <w:rFonts w:ascii="Arial" w:hAnsi="Arial" w:cs="Arial"/>
          <w:sz w:val="22"/>
          <w:szCs w:val="22"/>
        </w:rPr>
        <w:t xml:space="preserve"> smlouvy</w:t>
      </w:r>
      <w:r w:rsidR="00DC3B40" w:rsidRPr="009B3AE1">
        <w:rPr>
          <w:rFonts w:ascii="Arial" w:hAnsi="Arial" w:cs="Arial"/>
          <w:sz w:val="22"/>
          <w:szCs w:val="22"/>
        </w:rPr>
        <w:t xml:space="preserve"> je cenou konečnou a nepřekročitelnou a</w:t>
      </w:r>
      <w:r w:rsidR="00DD1465" w:rsidRPr="009B3AE1">
        <w:rPr>
          <w:rFonts w:ascii="Arial" w:hAnsi="Arial" w:cs="Arial"/>
          <w:sz w:val="22"/>
          <w:szCs w:val="22"/>
        </w:rPr>
        <w:t> </w:t>
      </w:r>
      <w:r w:rsidR="00DC3B40" w:rsidRPr="009B3AE1">
        <w:rPr>
          <w:rFonts w:ascii="Arial" w:hAnsi="Arial" w:cs="Arial"/>
          <w:sz w:val="22"/>
          <w:szCs w:val="22"/>
        </w:rPr>
        <w:t>zahrnuje</w:t>
      </w:r>
      <w:r w:rsidRPr="009B3AE1">
        <w:rPr>
          <w:rFonts w:ascii="Arial" w:hAnsi="Arial" w:cs="Arial"/>
          <w:sz w:val="22"/>
          <w:szCs w:val="22"/>
        </w:rPr>
        <w:t xml:space="preserve"> veškeré náklady </w:t>
      </w:r>
      <w:r w:rsidR="00763564" w:rsidRPr="009B3AE1">
        <w:rPr>
          <w:rFonts w:ascii="Arial" w:hAnsi="Arial" w:cs="Arial"/>
          <w:sz w:val="22"/>
          <w:szCs w:val="22"/>
        </w:rPr>
        <w:t xml:space="preserve">poskytovatele </w:t>
      </w:r>
      <w:r w:rsidRPr="009B3AE1">
        <w:rPr>
          <w:rFonts w:ascii="Arial" w:hAnsi="Arial" w:cs="Arial"/>
          <w:sz w:val="22"/>
          <w:szCs w:val="22"/>
        </w:rPr>
        <w:t>potřebné k řádnému provedení úklidových prací, tj. zejm. náklady</w:t>
      </w:r>
      <w:r w:rsidR="00F26B3A" w:rsidRPr="009B3AE1">
        <w:rPr>
          <w:rFonts w:ascii="Arial" w:hAnsi="Arial" w:cs="Arial"/>
          <w:sz w:val="22"/>
          <w:szCs w:val="22"/>
        </w:rPr>
        <w:t xml:space="preserve"> na odměňování pracovníků</w:t>
      </w:r>
      <w:r w:rsidRPr="009B3AE1">
        <w:rPr>
          <w:rFonts w:ascii="Arial" w:hAnsi="Arial" w:cs="Arial"/>
          <w:sz w:val="22"/>
          <w:szCs w:val="22"/>
        </w:rPr>
        <w:t xml:space="preserve">, náklady na vybavení, pomůcky, stroje </w:t>
      </w:r>
      <w:r w:rsidRPr="009B3AE1">
        <w:rPr>
          <w:rFonts w:ascii="Arial" w:hAnsi="Arial" w:cs="Arial"/>
          <w:color w:val="000000"/>
          <w:sz w:val="22"/>
          <w:szCs w:val="22"/>
        </w:rPr>
        <w:t>a čisticí prostředky</w:t>
      </w:r>
      <w:r w:rsidRPr="009B3AE1">
        <w:rPr>
          <w:rFonts w:ascii="Arial" w:hAnsi="Arial" w:cs="Arial"/>
          <w:sz w:val="22"/>
          <w:szCs w:val="22"/>
        </w:rPr>
        <w:t>. Překročení smluvené ceny se nepřipouští</w:t>
      </w:r>
      <w:r w:rsidR="003964EC" w:rsidRPr="009B3AE1">
        <w:rPr>
          <w:rFonts w:ascii="Arial" w:hAnsi="Arial" w:cs="Arial"/>
          <w:sz w:val="22"/>
          <w:szCs w:val="22"/>
        </w:rPr>
        <w:t>, nestanoví-li smlouva dále jinak</w:t>
      </w:r>
      <w:r w:rsidRPr="009B3AE1">
        <w:rPr>
          <w:rFonts w:ascii="Arial" w:hAnsi="Arial" w:cs="Arial"/>
          <w:sz w:val="22"/>
          <w:szCs w:val="22"/>
        </w:rPr>
        <w:t>. Hygienické prostředky</w:t>
      </w:r>
      <w:r w:rsidR="00041043" w:rsidRPr="009B3AE1">
        <w:rPr>
          <w:rFonts w:ascii="Arial" w:hAnsi="Arial" w:cs="Arial"/>
          <w:sz w:val="22"/>
          <w:szCs w:val="22"/>
        </w:rPr>
        <w:t xml:space="preserve"> určené</w:t>
      </w:r>
      <w:r w:rsidR="00F30D3B" w:rsidRPr="009B3AE1">
        <w:rPr>
          <w:rFonts w:ascii="Arial" w:hAnsi="Arial" w:cs="Arial"/>
          <w:sz w:val="22"/>
          <w:szCs w:val="22"/>
        </w:rPr>
        <w:t xml:space="preserve"> k</w:t>
      </w:r>
      <w:r w:rsidR="00041043" w:rsidRPr="009B3AE1">
        <w:rPr>
          <w:rFonts w:ascii="Arial" w:hAnsi="Arial" w:cs="Arial"/>
          <w:sz w:val="22"/>
          <w:szCs w:val="22"/>
        </w:rPr>
        <w:t> </w:t>
      </w:r>
      <w:r w:rsidR="00F30D3B" w:rsidRPr="009B3AE1">
        <w:rPr>
          <w:rFonts w:ascii="Arial" w:hAnsi="Arial" w:cs="Arial"/>
          <w:sz w:val="22"/>
          <w:szCs w:val="22"/>
        </w:rPr>
        <w:t>doplnění</w:t>
      </w:r>
      <w:r w:rsidR="00041043" w:rsidRPr="009B3AE1">
        <w:rPr>
          <w:rFonts w:ascii="Arial" w:hAnsi="Arial" w:cs="Arial"/>
          <w:sz w:val="22"/>
          <w:szCs w:val="22"/>
        </w:rPr>
        <w:t xml:space="preserve"> </w:t>
      </w:r>
      <w:r w:rsidR="00763564" w:rsidRPr="009B3AE1">
        <w:rPr>
          <w:rFonts w:ascii="Arial" w:hAnsi="Arial" w:cs="Arial"/>
          <w:sz w:val="22"/>
          <w:szCs w:val="22"/>
        </w:rPr>
        <w:t>poskytovatel</w:t>
      </w:r>
      <w:r w:rsidR="00523596" w:rsidRPr="009B3AE1">
        <w:rPr>
          <w:rFonts w:ascii="Arial" w:hAnsi="Arial" w:cs="Arial"/>
          <w:sz w:val="22"/>
          <w:szCs w:val="22"/>
        </w:rPr>
        <w:t>em</w:t>
      </w:r>
      <w:r w:rsidR="00763564" w:rsidRPr="009B3AE1">
        <w:rPr>
          <w:rFonts w:ascii="Arial" w:hAnsi="Arial" w:cs="Arial"/>
          <w:sz w:val="22"/>
          <w:szCs w:val="22"/>
        </w:rPr>
        <w:t xml:space="preserve"> </w:t>
      </w:r>
      <w:r w:rsidR="00041043" w:rsidRPr="009B3AE1">
        <w:rPr>
          <w:rFonts w:ascii="Arial" w:hAnsi="Arial" w:cs="Arial"/>
          <w:sz w:val="22"/>
          <w:szCs w:val="22"/>
        </w:rPr>
        <w:t xml:space="preserve">zajišťuje </w:t>
      </w:r>
      <w:r w:rsidR="009F7258" w:rsidRPr="009B3AE1">
        <w:rPr>
          <w:rFonts w:ascii="Arial" w:hAnsi="Arial" w:cs="Arial"/>
          <w:sz w:val="22"/>
          <w:szCs w:val="22"/>
        </w:rPr>
        <w:t xml:space="preserve">objednatel v souladu s </w:t>
      </w:r>
      <w:r w:rsidR="000C1246" w:rsidRPr="009B3AE1">
        <w:rPr>
          <w:rFonts w:ascii="Arial" w:hAnsi="Arial" w:cs="Arial"/>
          <w:sz w:val="22"/>
          <w:szCs w:val="22"/>
        </w:rPr>
        <w:t>Čl</w:t>
      </w:r>
      <w:r w:rsidR="009F7258" w:rsidRPr="009B3AE1">
        <w:rPr>
          <w:rFonts w:ascii="Arial" w:hAnsi="Arial" w:cs="Arial"/>
          <w:sz w:val="22"/>
          <w:szCs w:val="22"/>
        </w:rPr>
        <w:t>. V</w:t>
      </w:r>
      <w:r w:rsidR="00607156" w:rsidRPr="009B3AE1">
        <w:rPr>
          <w:rFonts w:ascii="Arial" w:hAnsi="Arial" w:cs="Arial"/>
          <w:sz w:val="22"/>
          <w:szCs w:val="22"/>
        </w:rPr>
        <w:t>.</w:t>
      </w:r>
      <w:r w:rsidR="00F30D3B" w:rsidRPr="009B3AE1">
        <w:rPr>
          <w:rFonts w:ascii="Arial" w:hAnsi="Arial" w:cs="Arial"/>
          <w:sz w:val="22"/>
          <w:szCs w:val="22"/>
        </w:rPr>
        <w:t xml:space="preserve"> odst. 3. </w:t>
      </w:r>
      <w:r w:rsidR="00CF478F" w:rsidRPr="009B3AE1">
        <w:rPr>
          <w:rFonts w:ascii="Arial" w:hAnsi="Arial" w:cs="Arial"/>
          <w:sz w:val="22"/>
          <w:szCs w:val="22"/>
        </w:rPr>
        <w:t>s</w:t>
      </w:r>
      <w:r w:rsidR="00F30D3B" w:rsidRPr="009B3AE1">
        <w:rPr>
          <w:rFonts w:ascii="Arial" w:hAnsi="Arial" w:cs="Arial"/>
          <w:sz w:val="22"/>
          <w:szCs w:val="22"/>
        </w:rPr>
        <w:t>mlouvy</w:t>
      </w:r>
      <w:r w:rsidR="00CF478F" w:rsidRPr="009B3AE1">
        <w:rPr>
          <w:rFonts w:ascii="Arial" w:hAnsi="Arial" w:cs="Arial"/>
          <w:sz w:val="22"/>
          <w:szCs w:val="22"/>
        </w:rPr>
        <w:t>.</w:t>
      </w:r>
    </w:p>
    <w:p w14:paraId="12E4A2E2" w14:textId="77777777" w:rsidR="00F73563" w:rsidRPr="009B3AE1" w:rsidRDefault="00F73563"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w:t>
      </w:r>
      <w:r w:rsidR="00763564" w:rsidRPr="009B3AE1">
        <w:rPr>
          <w:rFonts w:ascii="Arial" w:hAnsi="Arial" w:cs="Arial"/>
          <w:sz w:val="22"/>
          <w:szCs w:val="22"/>
        </w:rPr>
        <w:t xml:space="preserve">Poskytovatel </w:t>
      </w:r>
      <w:r w:rsidRPr="009B3AE1">
        <w:rPr>
          <w:rFonts w:ascii="Arial" w:hAnsi="Arial" w:cs="Arial"/>
          <w:sz w:val="22"/>
          <w:szCs w:val="22"/>
        </w:rPr>
        <w:t>bude fakturovat sazbu DPH platnou v den zdanitelného plnění.</w:t>
      </w:r>
    </w:p>
    <w:p w14:paraId="684965CE" w14:textId="03A80077" w:rsidR="00E048C7" w:rsidRPr="009B3AE1" w:rsidRDefault="00E048C7" w:rsidP="00935432">
      <w:pPr>
        <w:numPr>
          <w:ilvl w:val="0"/>
          <w:numId w:val="9"/>
        </w:numPr>
        <w:tabs>
          <w:tab w:val="left" w:pos="426"/>
        </w:tabs>
        <w:spacing w:after="120"/>
        <w:ind w:left="425" w:right="4" w:hanging="425"/>
        <w:jc w:val="both"/>
        <w:rPr>
          <w:rFonts w:ascii="Arial" w:hAnsi="Arial" w:cs="Arial"/>
          <w:sz w:val="22"/>
          <w:szCs w:val="22"/>
        </w:rPr>
      </w:pPr>
      <w:r w:rsidRPr="004A0366">
        <w:rPr>
          <w:rFonts w:ascii="Arial" w:hAnsi="Arial" w:cs="Arial"/>
          <w:iCs/>
          <w:sz w:val="22"/>
          <w:szCs w:val="22"/>
        </w:rPr>
        <w:t>Smluvní strany se dohodly, že cena předmětu smlouvy může být navýšena maximálně jednou ročně o procento odpovídající roční míře inflace vyjádřené přírůstkem</w:t>
      </w:r>
      <w:r w:rsidRPr="009B3AE1">
        <w:rPr>
          <w:rFonts w:ascii="Arial" w:hAnsi="Arial" w:cs="Arial"/>
          <w:iCs/>
          <w:sz w:val="22"/>
          <w:szCs w:val="22"/>
        </w:rPr>
        <w:t xml:space="preserve"> průměrného ročního indexu spotřebitelských cen za uplynulý kalendářní rok vyhlašovanou Českým statistickým úřadem. Základem pro výpočet hodnoty navýšení bude výše ceny předmětu dle této smlouvy ke dni 31. 12. předchozího kalendářního roku. Smluvní strany se dohodly, že pro tuto změnu ceny předmětu smlouvy nebude vyžadováno uzavření dodatku k této smlouvě. Změna bude uskutečněna na základě písemného oznámení poskytovatele zaslaného na doručovací adresu</w:t>
      </w:r>
      <w:r w:rsidR="00C23432" w:rsidRPr="009B3AE1">
        <w:rPr>
          <w:rFonts w:ascii="Arial" w:hAnsi="Arial" w:cs="Arial"/>
          <w:iCs/>
          <w:sz w:val="22"/>
          <w:szCs w:val="22"/>
        </w:rPr>
        <w:t xml:space="preserve"> objednatele</w:t>
      </w:r>
      <w:r w:rsidRPr="009B3AE1">
        <w:rPr>
          <w:rFonts w:ascii="Arial" w:hAnsi="Arial" w:cs="Arial"/>
          <w:iCs/>
          <w:sz w:val="22"/>
          <w:szCs w:val="22"/>
        </w:rPr>
        <w:t xml:space="preserve"> uvedenou v záhlaví této smlouvy. Navýšení ceny je účinné od 1. dne kalendářního měsíce následujícího po doručení písemného oznámení poskytovatele dle předchozí věty.</w:t>
      </w:r>
    </w:p>
    <w:p w14:paraId="62D38865" w14:textId="77777777" w:rsidR="00E048C7" w:rsidRDefault="00E048C7"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Smluvená cena může být také navýšena po vzájemné dohodě smluvních stran formou písemného dodatku, a to v případě změny zákonné výše minimální mzdy, a to maximálně v rozsahu této změny. V případě zájmu o změnu ceny z důvodu dle věty první tohoto odstavce, je poskytovatel povinen spolu se žádostí o navýšení ceny předložit podrobnou kalkulaci ceny, ze které bude vyplývat výše nákladů na odměnu jednoho pracovníka, a na základě které bude objednatel schopen posoudit, zda navrhované navýšení ceny odpovídá navýšení zákonné výše minimální mzdy.</w:t>
      </w:r>
    </w:p>
    <w:p w14:paraId="5966C812" w14:textId="1F7D1BDD" w:rsidR="00117C11" w:rsidRPr="009B3AE1" w:rsidRDefault="00117C11"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Smluvená cena může být také navýšena po vzájemné dohodě smluvních stran formou písemného dodatku, a to v případě změny</w:t>
      </w:r>
      <w:r>
        <w:rPr>
          <w:rFonts w:ascii="Arial" w:hAnsi="Arial" w:cs="Arial"/>
          <w:sz w:val="22"/>
          <w:szCs w:val="22"/>
        </w:rPr>
        <w:t xml:space="preserve"> rozsahu úklidových prací</w:t>
      </w:r>
    </w:p>
    <w:p w14:paraId="68246E7E" w14:textId="77777777" w:rsidR="00962D9F" w:rsidRPr="009B3AE1" w:rsidRDefault="00E67490"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Objednatel neposkytuje zálohy.</w:t>
      </w:r>
    </w:p>
    <w:p w14:paraId="58AFD5E0" w14:textId="77777777" w:rsidR="00E67490" w:rsidRPr="009B3AE1" w:rsidRDefault="00270A57"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Úhrada c</w:t>
      </w:r>
      <w:r w:rsidR="00E67490" w:rsidRPr="009B3AE1">
        <w:rPr>
          <w:rFonts w:ascii="Arial" w:hAnsi="Arial" w:cs="Arial"/>
          <w:sz w:val="22"/>
          <w:szCs w:val="22"/>
        </w:rPr>
        <w:t>en</w:t>
      </w:r>
      <w:r w:rsidRPr="009B3AE1">
        <w:rPr>
          <w:rFonts w:ascii="Arial" w:hAnsi="Arial" w:cs="Arial"/>
          <w:sz w:val="22"/>
          <w:szCs w:val="22"/>
        </w:rPr>
        <w:t>y</w:t>
      </w:r>
      <w:r w:rsidR="00E67490" w:rsidRPr="009B3AE1">
        <w:rPr>
          <w:rFonts w:ascii="Arial" w:hAnsi="Arial" w:cs="Arial"/>
          <w:sz w:val="22"/>
          <w:szCs w:val="22"/>
        </w:rPr>
        <w:t xml:space="preserve"> za provedené úklidové práce bude </w:t>
      </w:r>
      <w:r w:rsidRPr="009B3AE1">
        <w:rPr>
          <w:rFonts w:ascii="Arial" w:hAnsi="Arial" w:cs="Arial"/>
          <w:sz w:val="22"/>
          <w:szCs w:val="22"/>
        </w:rPr>
        <w:t xml:space="preserve">provedena na základě měsíčních faktur vystavených poskytovatelem a doručených </w:t>
      </w:r>
      <w:r w:rsidR="008F1DBD" w:rsidRPr="009B3AE1">
        <w:rPr>
          <w:rFonts w:ascii="Arial" w:hAnsi="Arial" w:cs="Arial"/>
          <w:sz w:val="22"/>
          <w:szCs w:val="22"/>
        </w:rPr>
        <w:t>o</w:t>
      </w:r>
      <w:r w:rsidRPr="009B3AE1">
        <w:rPr>
          <w:rFonts w:ascii="Arial" w:hAnsi="Arial" w:cs="Arial"/>
          <w:sz w:val="22"/>
          <w:szCs w:val="22"/>
        </w:rPr>
        <w:t>bjednateli. Faktura bude mít povahu daňového dokladu, je-li poskytovatel plátcem DPH</w:t>
      </w:r>
      <w:r w:rsidR="00E67490" w:rsidRPr="009B3AE1">
        <w:rPr>
          <w:rFonts w:ascii="Arial" w:hAnsi="Arial" w:cs="Arial"/>
          <w:sz w:val="22"/>
          <w:szCs w:val="22"/>
        </w:rPr>
        <w:t xml:space="preserve"> (dále jen „</w:t>
      </w:r>
      <w:r w:rsidR="00E67490" w:rsidRPr="009B3AE1">
        <w:rPr>
          <w:rFonts w:ascii="Arial" w:hAnsi="Arial" w:cs="Arial"/>
          <w:b/>
          <w:sz w:val="22"/>
          <w:szCs w:val="22"/>
        </w:rPr>
        <w:t>faktur</w:t>
      </w:r>
      <w:r w:rsidR="00306A8A" w:rsidRPr="009B3AE1">
        <w:rPr>
          <w:rFonts w:ascii="Arial" w:hAnsi="Arial" w:cs="Arial"/>
          <w:b/>
          <w:sz w:val="22"/>
          <w:szCs w:val="22"/>
        </w:rPr>
        <w:t>a</w:t>
      </w:r>
      <w:r w:rsidR="00E67490" w:rsidRPr="009B3AE1">
        <w:rPr>
          <w:rFonts w:ascii="Arial" w:hAnsi="Arial" w:cs="Arial"/>
          <w:sz w:val="22"/>
          <w:szCs w:val="22"/>
        </w:rPr>
        <w:t>“).</w:t>
      </w:r>
    </w:p>
    <w:p w14:paraId="6CACE71C" w14:textId="77777777" w:rsidR="00E67490" w:rsidRPr="009B3AE1" w:rsidRDefault="00507C36"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 xml:space="preserve">Cena za provedené </w:t>
      </w:r>
      <w:r w:rsidR="00962D9F" w:rsidRPr="009B3AE1">
        <w:rPr>
          <w:rFonts w:ascii="Arial" w:hAnsi="Arial" w:cs="Arial"/>
          <w:sz w:val="22"/>
          <w:szCs w:val="22"/>
        </w:rPr>
        <w:t>hlavní</w:t>
      </w:r>
      <w:r w:rsidR="00E67490" w:rsidRPr="009B3AE1">
        <w:rPr>
          <w:rFonts w:ascii="Arial" w:hAnsi="Arial" w:cs="Arial"/>
          <w:sz w:val="22"/>
          <w:szCs w:val="22"/>
        </w:rPr>
        <w:t xml:space="preserve"> </w:t>
      </w:r>
      <w:r w:rsidRPr="009B3AE1">
        <w:rPr>
          <w:rFonts w:ascii="Arial" w:hAnsi="Arial" w:cs="Arial"/>
          <w:sz w:val="22"/>
          <w:szCs w:val="22"/>
        </w:rPr>
        <w:t xml:space="preserve">úklidové práce bude objednatelem hrazena měsíčně zpětně. Fakturu </w:t>
      </w:r>
      <w:r w:rsidR="008B48F8" w:rsidRPr="009B3AE1">
        <w:rPr>
          <w:rFonts w:ascii="Arial" w:hAnsi="Arial" w:cs="Arial"/>
          <w:sz w:val="22"/>
          <w:szCs w:val="22"/>
        </w:rPr>
        <w:t xml:space="preserve">poskytovatel </w:t>
      </w:r>
      <w:r w:rsidRPr="009B3AE1">
        <w:rPr>
          <w:rFonts w:ascii="Arial" w:hAnsi="Arial" w:cs="Arial"/>
          <w:sz w:val="22"/>
          <w:szCs w:val="22"/>
        </w:rPr>
        <w:t>vystaví vždy do 10. dne kalendářního měsíce následujícího po kalendářním měsíci, za který bude cena fakturována.</w:t>
      </w:r>
    </w:p>
    <w:p w14:paraId="402B1D3A" w14:textId="4398C790" w:rsidR="00507C36" w:rsidRPr="009B3AE1" w:rsidRDefault="00E67490"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 xml:space="preserve">Cena za provedené úklidové práce </w:t>
      </w:r>
      <w:r w:rsidR="00962D9F" w:rsidRPr="009B3AE1">
        <w:rPr>
          <w:rFonts w:ascii="Arial" w:hAnsi="Arial" w:cs="Arial"/>
          <w:sz w:val="22"/>
          <w:szCs w:val="22"/>
        </w:rPr>
        <w:t>spočívající v </w:t>
      </w:r>
      <w:r w:rsidR="000954F8" w:rsidRPr="009B3AE1">
        <w:rPr>
          <w:rFonts w:ascii="Arial" w:hAnsi="Arial" w:cs="Arial"/>
          <w:sz w:val="22"/>
          <w:szCs w:val="22"/>
        </w:rPr>
        <w:t>generálním úklidu</w:t>
      </w:r>
      <w:r w:rsidR="008F1DBD" w:rsidRPr="009B3AE1">
        <w:rPr>
          <w:rFonts w:ascii="Arial" w:hAnsi="Arial" w:cs="Arial"/>
          <w:sz w:val="22"/>
          <w:szCs w:val="22"/>
        </w:rPr>
        <w:t xml:space="preserve"> </w:t>
      </w:r>
      <w:r w:rsidRPr="009B3AE1">
        <w:rPr>
          <w:rFonts w:ascii="Arial" w:hAnsi="Arial" w:cs="Arial"/>
          <w:sz w:val="22"/>
          <w:szCs w:val="22"/>
        </w:rPr>
        <w:t xml:space="preserve">bude objednatelem hrazena po jejich provedení. Fakturu </w:t>
      </w:r>
      <w:r w:rsidR="008B48F8" w:rsidRPr="009B3AE1">
        <w:rPr>
          <w:rFonts w:ascii="Arial" w:hAnsi="Arial" w:cs="Arial"/>
          <w:sz w:val="22"/>
          <w:szCs w:val="22"/>
        </w:rPr>
        <w:t xml:space="preserve">poskytovatel </w:t>
      </w:r>
      <w:r w:rsidRPr="009B3AE1">
        <w:rPr>
          <w:rFonts w:ascii="Arial" w:hAnsi="Arial" w:cs="Arial"/>
          <w:sz w:val="22"/>
          <w:szCs w:val="22"/>
        </w:rPr>
        <w:t>vystaví do 15 dnů po jejich provedení, nedohodnou-li se smluvní strany jinak.</w:t>
      </w:r>
    </w:p>
    <w:p w14:paraId="510CFDE1" w14:textId="55429F95" w:rsidR="00713996" w:rsidRPr="009B3AE1" w:rsidRDefault="006676B3" w:rsidP="0045635E">
      <w:pPr>
        <w:numPr>
          <w:ilvl w:val="0"/>
          <w:numId w:val="9"/>
        </w:numPr>
        <w:spacing w:after="120"/>
        <w:ind w:left="426" w:right="4" w:hanging="426"/>
        <w:jc w:val="both"/>
        <w:rPr>
          <w:rFonts w:ascii="Arial" w:hAnsi="Arial" w:cs="Arial"/>
          <w:sz w:val="22"/>
          <w:szCs w:val="22"/>
        </w:rPr>
      </w:pPr>
      <w:r w:rsidRPr="009B3AE1">
        <w:rPr>
          <w:rFonts w:ascii="Arial" w:hAnsi="Arial" w:cs="Arial"/>
          <w:sz w:val="22"/>
          <w:szCs w:val="22"/>
        </w:rPr>
        <w:t>F</w:t>
      </w:r>
      <w:r w:rsidR="000E61F4" w:rsidRPr="009B3AE1">
        <w:rPr>
          <w:rFonts w:ascii="Arial" w:hAnsi="Arial" w:cs="Arial"/>
          <w:sz w:val="22"/>
          <w:szCs w:val="22"/>
        </w:rPr>
        <w:t>aktury</w:t>
      </w:r>
      <w:r w:rsidRPr="009B3AE1">
        <w:rPr>
          <w:rFonts w:ascii="Arial" w:hAnsi="Arial" w:cs="Arial"/>
          <w:sz w:val="22"/>
          <w:szCs w:val="22"/>
        </w:rPr>
        <w:t xml:space="preserve"> </w:t>
      </w:r>
      <w:r w:rsidR="008B48F8" w:rsidRPr="009B3AE1">
        <w:rPr>
          <w:rFonts w:ascii="Arial" w:hAnsi="Arial" w:cs="Arial"/>
          <w:sz w:val="22"/>
          <w:szCs w:val="22"/>
        </w:rPr>
        <w:t xml:space="preserve">poskytovatel </w:t>
      </w:r>
      <w:r w:rsidRPr="009B3AE1">
        <w:rPr>
          <w:rFonts w:ascii="Arial" w:hAnsi="Arial" w:cs="Arial"/>
          <w:sz w:val="22"/>
          <w:szCs w:val="22"/>
        </w:rPr>
        <w:t xml:space="preserve">objednateli doručí </w:t>
      </w:r>
      <w:r w:rsidR="00E442AD" w:rsidRPr="009B3AE1">
        <w:rPr>
          <w:rFonts w:ascii="Arial" w:hAnsi="Arial" w:cs="Arial"/>
          <w:sz w:val="22"/>
          <w:szCs w:val="22"/>
        </w:rPr>
        <w:t>písemně</w:t>
      </w:r>
      <w:r w:rsidRPr="009B3AE1">
        <w:rPr>
          <w:rFonts w:ascii="Arial" w:hAnsi="Arial" w:cs="Arial"/>
          <w:sz w:val="22"/>
          <w:szCs w:val="22"/>
        </w:rPr>
        <w:t xml:space="preserve"> buď </w:t>
      </w:r>
      <w:r w:rsidR="00E442AD" w:rsidRPr="009B3AE1">
        <w:rPr>
          <w:rFonts w:ascii="Arial" w:hAnsi="Arial" w:cs="Arial"/>
          <w:sz w:val="22"/>
          <w:szCs w:val="22"/>
        </w:rPr>
        <w:t xml:space="preserve">v listinné podobě </w:t>
      </w:r>
      <w:r w:rsidRPr="009B3AE1">
        <w:rPr>
          <w:rFonts w:ascii="Arial" w:hAnsi="Arial" w:cs="Arial"/>
          <w:sz w:val="22"/>
          <w:szCs w:val="22"/>
        </w:rPr>
        <w:t xml:space="preserve">na adresu </w:t>
      </w:r>
      <w:r w:rsidR="00CA5441" w:rsidRPr="009B3AE1">
        <w:rPr>
          <w:rFonts w:ascii="Arial" w:hAnsi="Arial" w:cs="Arial"/>
          <w:sz w:val="22"/>
          <w:szCs w:val="22"/>
        </w:rPr>
        <w:t>pro doručování uvedenou v záhlaví smlouvy</w:t>
      </w:r>
      <w:r w:rsidR="00BB37B5" w:rsidRPr="009B3AE1">
        <w:rPr>
          <w:rFonts w:ascii="Arial" w:hAnsi="Arial" w:cs="Arial"/>
          <w:sz w:val="22"/>
          <w:szCs w:val="22"/>
        </w:rPr>
        <w:t>,</w:t>
      </w:r>
      <w:r w:rsidR="00CA5441" w:rsidRPr="009B3AE1">
        <w:rPr>
          <w:rFonts w:ascii="Arial" w:hAnsi="Arial" w:cs="Arial"/>
          <w:sz w:val="22"/>
          <w:szCs w:val="22"/>
        </w:rPr>
        <w:t xml:space="preserve"> </w:t>
      </w:r>
      <w:r w:rsidRPr="009B3AE1">
        <w:rPr>
          <w:rFonts w:ascii="Arial" w:hAnsi="Arial" w:cs="Arial"/>
          <w:sz w:val="22"/>
          <w:szCs w:val="22"/>
        </w:rPr>
        <w:t>nebo elektronicky</w:t>
      </w:r>
      <w:r w:rsidR="00C90D35" w:rsidRPr="009B3AE1">
        <w:rPr>
          <w:rFonts w:ascii="Arial" w:hAnsi="Arial" w:cs="Arial"/>
          <w:sz w:val="22"/>
          <w:szCs w:val="22"/>
        </w:rPr>
        <w:t xml:space="preserve"> na e-mailovou adresu</w:t>
      </w:r>
      <w:r w:rsidR="00E442AD" w:rsidRPr="009B3AE1">
        <w:rPr>
          <w:rFonts w:ascii="Arial" w:eastAsia="Calibri" w:hAnsi="Arial" w:cs="Arial"/>
          <w:sz w:val="22"/>
          <w:szCs w:val="22"/>
        </w:rPr>
        <w:t xml:space="preserve"> </w:t>
      </w:r>
      <w:r w:rsidR="001E118B">
        <w:rPr>
          <w:rFonts w:ascii="Arial" w:eastAsia="Calibri" w:hAnsi="Arial" w:cs="Arial"/>
          <w:sz w:val="22"/>
          <w:szCs w:val="22"/>
        </w:rPr>
        <w:br/>
      </w:r>
      <w:hyperlink r:id="rId11" w:history="1">
        <w:r w:rsidR="001E118B" w:rsidRPr="003E2735">
          <w:rPr>
            <w:rStyle w:val="Hypertextovodkaz"/>
            <w:rFonts w:ascii="Arial" w:hAnsi="Arial" w:cs="Arial"/>
            <w:sz w:val="22"/>
            <w:szCs w:val="22"/>
          </w:rPr>
          <w:t>e-podatelna</w:t>
        </w:r>
      </w:hyperlink>
      <w:r w:rsidR="000954F8" w:rsidRPr="009B3AE1">
        <w:rPr>
          <w:rStyle w:val="Hypertextovodkaz"/>
          <w:rFonts w:ascii="Arial" w:hAnsi="Arial" w:cs="Arial"/>
          <w:sz w:val="22"/>
          <w:szCs w:val="22"/>
        </w:rPr>
        <w:t>@</w:t>
      </w:r>
      <w:r w:rsidR="001E118B">
        <w:rPr>
          <w:rStyle w:val="Hypertextovodkaz"/>
          <w:rFonts w:ascii="Arial" w:hAnsi="Arial" w:cs="Arial"/>
          <w:sz w:val="22"/>
          <w:szCs w:val="22"/>
        </w:rPr>
        <w:t>novyjicin.cz</w:t>
      </w:r>
      <w:r w:rsidR="00B766B7" w:rsidRPr="009B3AE1">
        <w:rPr>
          <w:rFonts w:ascii="Arial" w:hAnsi="Arial" w:cs="Arial"/>
          <w:sz w:val="22"/>
          <w:szCs w:val="22"/>
        </w:rPr>
        <w:t>.</w:t>
      </w:r>
      <w:r w:rsidR="0045635E" w:rsidRPr="009B3AE1">
        <w:rPr>
          <w:rFonts w:ascii="Arial" w:hAnsi="Arial" w:cs="Arial"/>
          <w:sz w:val="22"/>
          <w:szCs w:val="22"/>
        </w:rPr>
        <w:t xml:space="preserve"> Případnou změnu e-mailové adresy </w:t>
      </w:r>
      <w:r w:rsidR="00BB37B5" w:rsidRPr="009B3AE1">
        <w:rPr>
          <w:rFonts w:ascii="Arial" w:hAnsi="Arial" w:cs="Arial"/>
          <w:sz w:val="22"/>
          <w:szCs w:val="22"/>
        </w:rPr>
        <w:t>pro zasílání faktur objednatel</w:t>
      </w:r>
      <w:r w:rsidR="0045635E" w:rsidRPr="009B3AE1">
        <w:rPr>
          <w:rFonts w:ascii="Arial" w:hAnsi="Arial" w:cs="Arial"/>
          <w:sz w:val="22"/>
          <w:szCs w:val="22"/>
        </w:rPr>
        <w:t xml:space="preserve"> sdělí </w:t>
      </w:r>
      <w:r w:rsidR="00BB37B5" w:rsidRPr="009B3AE1">
        <w:rPr>
          <w:rFonts w:ascii="Arial" w:hAnsi="Arial" w:cs="Arial"/>
          <w:sz w:val="22"/>
          <w:szCs w:val="22"/>
        </w:rPr>
        <w:t xml:space="preserve">poskytovateli </w:t>
      </w:r>
      <w:r w:rsidR="0045635E" w:rsidRPr="009B3AE1">
        <w:rPr>
          <w:rFonts w:ascii="Arial" w:hAnsi="Arial" w:cs="Arial"/>
          <w:sz w:val="22"/>
          <w:szCs w:val="22"/>
        </w:rPr>
        <w:t>písemně bez zbytečného odkladu.</w:t>
      </w:r>
      <w:r w:rsidRPr="009B3AE1">
        <w:rPr>
          <w:rFonts w:ascii="Arial" w:hAnsi="Arial" w:cs="Arial"/>
          <w:sz w:val="22"/>
          <w:szCs w:val="22"/>
        </w:rPr>
        <w:t xml:space="preserve"> </w:t>
      </w:r>
    </w:p>
    <w:p w14:paraId="7A748956" w14:textId="77777777" w:rsidR="00815FAA" w:rsidRPr="009B3AE1" w:rsidRDefault="00815FAA" w:rsidP="0045635E">
      <w:pPr>
        <w:numPr>
          <w:ilvl w:val="0"/>
          <w:numId w:val="9"/>
        </w:numPr>
        <w:spacing w:after="120"/>
        <w:ind w:left="426" w:right="4" w:hanging="426"/>
        <w:jc w:val="both"/>
        <w:rPr>
          <w:rFonts w:ascii="Arial" w:hAnsi="Arial" w:cs="Arial"/>
          <w:sz w:val="22"/>
          <w:szCs w:val="22"/>
        </w:rPr>
      </w:pPr>
      <w:r w:rsidRPr="009B3AE1">
        <w:rPr>
          <w:rFonts w:ascii="Arial" w:eastAsia="Calibri" w:hAnsi="Arial" w:cs="Arial"/>
          <w:sz w:val="22"/>
          <w:szCs w:val="22"/>
        </w:rPr>
        <w:lastRenderedPageBreak/>
        <w:t xml:space="preserve">Faktura </w:t>
      </w:r>
      <w:r w:rsidRPr="009B3AE1">
        <w:rPr>
          <w:rFonts w:ascii="Arial" w:hAnsi="Arial" w:cs="Arial"/>
          <w:sz w:val="22"/>
          <w:szCs w:val="22"/>
        </w:rPr>
        <w:t xml:space="preserve">musí obsahovat číslo této smlouvy a náležitosti </w:t>
      </w:r>
      <w:r w:rsidRPr="009B3AE1">
        <w:rPr>
          <w:rFonts w:ascii="Arial" w:hAnsi="Arial" w:cs="Arial"/>
          <w:bCs/>
          <w:sz w:val="22"/>
          <w:szCs w:val="22"/>
        </w:rPr>
        <w:t>dle platných právních předpisů</w:t>
      </w:r>
      <w:r w:rsidR="00A53087" w:rsidRPr="009B3AE1">
        <w:rPr>
          <w:rFonts w:ascii="Arial" w:hAnsi="Arial" w:cs="Arial"/>
          <w:bCs/>
          <w:sz w:val="22"/>
          <w:szCs w:val="22"/>
        </w:rPr>
        <w:t xml:space="preserve">, a to zejména náležitosti dle </w:t>
      </w:r>
      <w:r w:rsidR="00A53087" w:rsidRPr="009B3AE1">
        <w:rPr>
          <w:rFonts w:ascii="Arial" w:hAnsi="Arial" w:cs="Arial"/>
          <w:sz w:val="22"/>
        </w:rPr>
        <w:t xml:space="preserve">zákona č. 563/1991 Sb., o účetnictví, ve znění pozdějších předpisů, a náležitosti obchodní listiny dle § 435 občanského zákoníku, případně náležitosti daňového dokladu dle </w:t>
      </w:r>
      <w:r w:rsidR="001A3ABB" w:rsidRPr="009B3AE1">
        <w:rPr>
          <w:rFonts w:ascii="Arial" w:hAnsi="Arial" w:cs="Arial"/>
          <w:sz w:val="22"/>
        </w:rPr>
        <w:t xml:space="preserve">§ 29 </w:t>
      </w:r>
      <w:r w:rsidR="00A53087" w:rsidRPr="009B3AE1">
        <w:rPr>
          <w:rFonts w:ascii="Arial" w:hAnsi="Arial" w:cs="Arial"/>
          <w:sz w:val="22"/>
        </w:rPr>
        <w:t>zákona č. 235/2004 Sb., o dani z přidané hodnoty, ve znění pozdějších předpisů</w:t>
      </w:r>
      <w:r w:rsidR="001A3ABB" w:rsidRPr="009B3AE1">
        <w:rPr>
          <w:rFonts w:ascii="Arial" w:hAnsi="Arial" w:cs="Arial"/>
          <w:sz w:val="22"/>
        </w:rPr>
        <w:t>, je-li poskytovatel plátcem DPH</w:t>
      </w:r>
      <w:r w:rsidR="00A53087" w:rsidRPr="009B3AE1">
        <w:rPr>
          <w:rFonts w:ascii="Arial" w:hAnsi="Arial" w:cs="Arial"/>
          <w:sz w:val="22"/>
        </w:rPr>
        <w:t xml:space="preserve">. </w:t>
      </w:r>
    </w:p>
    <w:p w14:paraId="63C597F5" w14:textId="77777777" w:rsidR="00C90D35" w:rsidRPr="009B3AE1" w:rsidRDefault="00ED7965" w:rsidP="008F1DBD">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bCs/>
          <w:sz w:val="22"/>
          <w:szCs w:val="22"/>
        </w:rPr>
        <w:t>Faktura</w:t>
      </w:r>
      <w:r w:rsidR="00096596" w:rsidRPr="009B3AE1">
        <w:rPr>
          <w:rFonts w:ascii="Arial" w:hAnsi="Arial" w:cs="Arial"/>
          <w:bCs/>
          <w:sz w:val="22"/>
          <w:szCs w:val="22"/>
        </w:rPr>
        <w:t xml:space="preserve"> musí být vystaven</w:t>
      </w:r>
      <w:r w:rsidRPr="009B3AE1">
        <w:rPr>
          <w:rFonts w:ascii="Arial" w:hAnsi="Arial" w:cs="Arial"/>
          <w:bCs/>
          <w:sz w:val="22"/>
          <w:szCs w:val="22"/>
        </w:rPr>
        <w:t>a</w:t>
      </w:r>
      <w:r w:rsidR="00096596" w:rsidRPr="009B3AE1">
        <w:rPr>
          <w:rFonts w:ascii="Arial" w:hAnsi="Arial" w:cs="Arial"/>
          <w:bCs/>
          <w:sz w:val="22"/>
          <w:szCs w:val="22"/>
        </w:rPr>
        <w:t xml:space="preserve"> ve prospěch bankovního účtu </w:t>
      </w:r>
      <w:r w:rsidR="008B48F8" w:rsidRPr="009B3AE1">
        <w:rPr>
          <w:rFonts w:ascii="Arial" w:hAnsi="Arial" w:cs="Arial"/>
          <w:bCs/>
          <w:sz w:val="22"/>
          <w:szCs w:val="22"/>
        </w:rPr>
        <w:t xml:space="preserve">poskytovatele </w:t>
      </w:r>
      <w:r w:rsidR="00096596" w:rsidRPr="009B3AE1">
        <w:rPr>
          <w:rFonts w:ascii="Arial" w:hAnsi="Arial" w:cs="Arial"/>
          <w:bCs/>
          <w:sz w:val="22"/>
          <w:szCs w:val="22"/>
        </w:rPr>
        <w:t>uvedeného v záhlaví této smlouvy</w:t>
      </w:r>
      <w:r w:rsidR="00C90D35" w:rsidRPr="009B3AE1">
        <w:rPr>
          <w:rFonts w:ascii="Arial" w:hAnsi="Arial" w:cs="Arial"/>
          <w:bCs/>
          <w:sz w:val="22"/>
          <w:szCs w:val="22"/>
        </w:rPr>
        <w:t>. Je</w:t>
      </w:r>
      <w:r w:rsidR="0050585F" w:rsidRPr="009B3AE1">
        <w:rPr>
          <w:rFonts w:ascii="Arial" w:hAnsi="Arial" w:cs="Arial"/>
          <w:bCs/>
          <w:sz w:val="22"/>
          <w:szCs w:val="22"/>
        </w:rPr>
        <w:noBreakHyphen/>
      </w:r>
      <w:r w:rsidR="00C90D35" w:rsidRPr="009B3AE1">
        <w:rPr>
          <w:rFonts w:ascii="Arial" w:hAnsi="Arial" w:cs="Arial"/>
          <w:bCs/>
          <w:sz w:val="22"/>
          <w:szCs w:val="22"/>
        </w:rPr>
        <w:t xml:space="preserve">li </w:t>
      </w:r>
      <w:r w:rsidR="008B48F8" w:rsidRPr="009B3AE1">
        <w:rPr>
          <w:rFonts w:ascii="Arial" w:hAnsi="Arial" w:cs="Arial"/>
          <w:bCs/>
          <w:sz w:val="22"/>
          <w:szCs w:val="22"/>
        </w:rPr>
        <w:t xml:space="preserve">poskytovatel </w:t>
      </w:r>
      <w:r w:rsidR="00C90D35" w:rsidRPr="009B3AE1">
        <w:rPr>
          <w:rFonts w:ascii="Arial" w:hAnsi="Arial" w:cs="Arial"/>
          <w:bCs/>
          <w:sz w:val="22"/>
          <w:szCs w:val="22"/>
        </w:rPr>
        <w:t>plátcem DPH, musí se jednat o bankovní účet zveřejněný způsobem umožňujícím dálkový přístup dle zákona č. 235/2004 Sb., o dani z přidané hodnoty</w:t>
      </w:r>
      <w:r w:rsidR="00A80E12" w:rsidRPr="009B3AE1">
        <w:rPr>
          <w:rFonts w:ascii="Arial" w:hAnsi="Arial" w:cs="Arial"/>
          <w:bCs/>
          <w:sz w:val="22"/>
          <w:szCs w:val="22"/>
        </w:rPr>
        <w:t>, ve znění pozdějších předpisů.</w:t>
      </w:r>
    </w:p>
    <w:p w14:paraId="2E638B9D" w14:textId="7497E663" w:rsidR="00096596" w:rsidRPr="009B3AE1" w:rsidRDefault="00096596"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Lhůta splatnosti faktury činí 1</w:t>
      </w:r>
      <w:r w:rsidR="001E118B">
        <w:rPr>
          <w:rFonts w:ascii="Arial" w:hAnsi="Arial" w:cs="Arial"/>
          <w:sz w:val="22"/>
          <w:szCs w:val="22"/>
        </w:rPr>
        <w:t>4</w:t>
      </w:r>
      <w:r w:rsidRPr="009B3AE1">
        <w:rPr>
          <w:rFonts w:ascii="Arial" w:hAnsi="Arial" w:cs="Arial"/>
          <w:sz w:val="22"/>
          <w:szCs w:val="22"/>
        </w:rPr>
        <w:t xml:space="preserve"> dnů ode dne jejího doručení objednateli. Za den splnění platební povinnosti se považuje den odepsání fakturované částky z účtu objednatele ve prospěch účtu </w:t>
      </w:r>
      <w:r w:rsidR="00471478" w:rsidRPr="009B3AE1">
        <w:rPr>
          <w:rFonts w:ascii="Arial" w:hAnsi="Arial" w:cs="Arial"/>
          <w:sz w:val="22"/>
          <w:szCs w:val="22"/>
        </w:rPr>
        <w:t>poskytovatele</w:t>
      </w:r>
      <w:r w:rsidRPr="009B3AE1">
        <w:rPr>
          <w:rFonts w:ascii="Arial" w:hAnsi="Arial" w:cs="Arial"/>
          <w:sz w:val="22"/>
          <w:szCs w:val="22"/>
        </w:rPr>
        <w:t>.</w:t>
      </w:r>
    </w:p>
    <w:p w14:paraId="3BEFD84F" w14:textId="41D93C92" w:rsidR="00D620CF" w:rsidRPr="009B3AE1" w:rsidRDefault="009C5D73" w:rsidP="00E048C7">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Objednatel je oprávněn </w:t>
      </w:r>
      <w:r w:rsidR="00096596" w:rsidRPr="009B3AE1">
        <w:rPr>
          <w:rFonts w:ascii="Arial" w:hAnsi="Arial" w:cs="Arial"/>
          <w:sz w:val="22"/>
          <w:szCs w:val="22"/>
        </w:rPr>
        <w:t xml:space="preserve">fakturu </w:t>
      </w:r>
      <w:r w:rsidR="001723CC" w:rsidRPr="009B3AE1">
        <w:rPr>
          <w:rFonts w:ascii="Arial" w:hAnsi="Arial" w:cs="Arial"/>
          <w:sz w:val="22"/>
          <w:szCs w:val="22"/>
        </w:rPr>
        <w:t xml:space="preserve">před uplynutím lhůty splatnosti </w:t>
      </w:r>
      <w:r w:rsidR="00096596" w:rsidRPr="009B3AE1">
        <w:rPr>
          <w:rFonts w:ascii="Arial" w:hAnsi="Arial" w:cs="Arial"/>
          <w:sz w:val="22"/>
          <w:szCs w:val="22"/>
        </w:rPr>
        <w:t xml:space="preserve">bez zaplacení </w:t>
      </w:r>
      <w:r w:rsidRPr="009B3AE1">
        <w:rPr>
          <w:rFonts w:ascii="Arial" w:hAnsi="Arial" w:cs="Arial"/>
          <w:sz w:val="22"/>
          <w:szCs w:val="22"/>
        </w:rPr>
        <w:t xml:space="preserve">vrátit, </w:t>
      </w:r>
      <w:r w:rsidR="00096596" w:rsidRPr="009B3AE1">
        <w:rPr>
          <w:rFonts w:ascii="Arial" w:hAnsi="Arial" w:cs="Arial"/>
          <w:sz w:val="22"/>
          <w:szCs w:val="22"/>
        </w:rPr>
        <w:t xml:space="preserve">aniž by došlo k prodlení s její úhradou, </w:t>
      </w:r>
      <w:r w:rsidR="00B509D7" w:rsidRPr="009B3AE1">
        <w:rPr>
          <w:rFonts w:ascii="Arial" w:hAnsi="Arial" w:cs="Arial"/>
          <w:sz w:val="22"/>
          <w:szCs w:val="22"/>
        </w:rPr>
        <w:t>ne</w:t>
      </w:r>
      <w:r w:rsidR="00096596" w:rsidRPr="009B3AE1">
        <w:rPr>
          <w:rFonts w:ascii="Arial" w:hAnsi="Arial" w:cs="Arial"/>
          <w:sz w:val="22"/>
          <w:szCs w:val="22"/>
        </w:rPr>
        <w:t>splňuje-li</w:t>
      </w:r>
      <w:r w:rsidRPr="009B3AE1">
        <w:rPr>
          <w:rFonts w:ascii="Arial" w:hAnsi="Arial" w:cs="Arial"/>
          <w:sz w:val="22"/>
          <w:szCs w:val="22"/>
        </w:rPr>
        <w:t xml:space="preserve"> náležitosti</w:t>
      </w:r>
      <w:r w:rsidR="00096596" w:rsidRPr="009B3AE1">
        <w:rPr>
          <w:rFonts w:ascii="Arial" w:hAnsi="Arial" w:cs="Arial"/>
          <w:sz w:val="22"/>
          <w:szCs w:val="22"/>
        </w:rPr>
        <w:t xml:space="preserve"> dle této smlouvy.</w:t>
      </w:r>
      <w:r w:rsidRPr="009B3AE1">
        <w:rPr>
          <w:rFonts w:ascii="Arial" w:hAnsi="Arial" w:cs="Arial"/>
          <w:sz w:val="22"/>
          <w:szCs w:val="22"/>
        </w:rPr>
        <w:t xml:space="preserve"> </w:t>
      </w:r>
      <w:r w:rsidR="00B549F7" w:rsidRPr="009B3AE1">
        <w:rPr>
          <w:rFonts w:ascii="Arial" w:hAnsi="Arial" w:cs="Arial"/>
          <w:sz w:val="22"/>
          <w:szCs w:val="22"/>
        </w:rPr>
        <w:t xml:space="preserve">Poskytovatel </w:t>
      </w:r>
      <w:r w:rsidRPr="009B3AE1">
        <w:rPr>
          <w:rFonts w:ascii="Arial" w:hAnsi="Arial" w:cs="Arial"/>
          <w:sz w:val="22"/>
          <w:szCs w:val="22"/>
        </w:rPr>
        <w:t>je povinen podle povahy nesprávnosti fakturu opravit</w:t>
      </w:r>
      <w:r w:rsidRPr="009B3AE1">
        <w:rPr>
          <w:rFonts w:ascii="Arial" w:hAnsi="Arial" w:cs="Arial"/>
          <w:bCs/>
          <w:sz w:val="22"/>
          <w:szCs w:val="22"/>
        </w:rPr>
        <w:t xml:space="preserve"> nebo nově </w:t>
      </w:r>
      <w:r w:rsidRPr="009B3AE1">
        <w:rPr>
          <w:rFonts w:ascii="Arial" w:hAnsi="Arial" w:cs="Arial"/>
          <w:sz w:val="22"/>
          <w:szCs w:val="22"/>
        </w:rPr>
        <w:t xml:space="preserve">vyhotovit. Do doby doručení doplněné či opravené faktury není objednatel </w:t>
      </w:r>
      <w:r w:rsidR="000F6966" w:rsidRPr="009B3AE1">
        <w:rPr>
          <w:rFonts w:ascii="Arial" w:hAnsi="Arial" w:cs="Arial"/>
          <w:sz w:val="22"/>
          <w:szCs w:val="22"/>
        </w:rPr>
        <w:t>v</w:t>
      </w:r>
      <w:r w:rsidR="00C90D35" w:rsidRPr="009B3AE1">
        <w:rPr>
          <w:rFonts w:ascii="Arial" w:hAnsi="Arial" w:cs="Arial"/>
          <w:sz w:val="22"/>
          <w:szCs w:val="22"/>
        </w:rPr>
        <w:t> </w:t>
      </w:r>
      <w:r w:rsidRPr="009B3AE1">
        <w:rPr>
          <w:rFonts w:ascii="Arial" w:hAnsi="Arial" w:cs="Arial"/>
          <w:sz w:val="22"/>
          <w:szCs w:val="22"/>
        </w:rPr>
        <w:t>prodlení</w:t>
      </w:r>
      <w:r w:rsidR="00C90D35" w:rsidRPr="009B3AE1">
        <w:rPr>
          <w:rFonts w:ascii="Arial" w:hAnsi="Arial" w:cs="Arial"/>
          <w:sz w:val="22"/>
          <w:szCs w:val="22"/>
        </w:rPr>
        <w:t xml:space="preserve"> </w:t>
      </w:r>
      <w:r w:rsidRPr="009B3AE1">
        <w:rPr>
          <w:rFonts w:ascii="Arial" w:hAnsi="Arial" w:cs="Arial"/>
          <w:sz w:val="22"/>
          <w:szCs w:val="22"/>
        </w:rPr>
        <w:t xml:space="preserve">se zaplacením ceny </w:t>
      </w:r>
      <w:r w:rsidR="00725F4C" w:rsidRPr="009B3AE1">
        <w:rPr>
          <w:rFonts w:ascii="Arial" w:hAnsi="Arial" w:cs="Arial"/>
          <w:sz w:val="22"/>
          <w:szCs w:val="22"/>
        </w:rPr>
        <w:t>za provedené úklidové práce</w:t>
      </w:r>
      <w:r w:rsidRPr="009B3AE1">
        <w:rPr>
          <w:rFonts w:ascii="Arial" w:hAnsi="Arial" w:cs="Arial"/>
          <w:sz w:val="22"/>
          <w:szCs w:val="22"/>
        </w:rPr>
        <w:t>. Okamžikem doručení doplněné či opravené faktury</w:t>
      </w:r>
      <w:r w:rsidR="00B509D7" w:rsidRPr="009B3AE1">
        <w:rPr>
          <w:rFonts w:ascii="Arial" w:hAnsi="Arial" w:cs="Arial"/>
          <w:sz w:val="22"/>
          <w:szCs w:val="22"/>
        </w:rPr>
        <w:t xml:space="preserve"> objednateli</w:t>
      </w:r>
      <w:r w:rsidR="005E197D" w:rsidRPr="009B3AE1">
        <w:rPr>
          <w:rFonts w:ascii="Arial" w:hAnsi="Arial" w:cs="Arial"/>
          <w:sz w:val="22"/>
          <w:szCs w:val="22"/>
        </w:rPr>
        <w:t xml:space="preserve"> </w:t>
      </w:r>
      <w:r w:rsidRPr="009B3AE1">
        <w:rPr>
          <w:rFonts w:ascii="Arial" w:hAnsi="Arial" w:cs="Arial"/>
          <w:sz w:val="22"/>
          <w:szCs w:val="22"/>
        </w:rPr>
        <w:t>počíná běžet nová lhůta sp</w:t>
      </w:r>
      <w:r w:rsidR="001E118B">
        <w:rPr>
          <w:rFonts w:ascii="Arial" w:hAnsi="Arial" w:cs="Arial"/>
          <w:sz w:val="22"/>
          <w:szCs w:val="22"/>
        </w:rPr>
        <w:t xml:space="preserve">latnosti faktury v délce </w:t>
      </w:r>
      <w:r w:rsidR="00E048C7" w:rsidRPr="009B3AE1">
        <w:rPr>
          <w:rFonts w:ascii="Arial" w:hAnsi="Arial" w:cs="Arial"/>
          <w:sz w:val="22"/>
          <w:szCs w:val="22"/>
        </w:rPr>
        <w:t>1</w:t>
      </w:r>
      <w:r w:rsidR="001E118B">
        <w:rPr>
          <w:rFonts w:ascii="Arial" w:hAnsi="Arial" w:cs="Arial"/>
          <w:sz w:val="22"/>
          <w:szCs w:val="22"/>
        </w:rPr>
        <w:t>4</w:t>
      </w:r>
      <w:r w:rsidR="00E048C7" w:rsidRPr="009B3AE1">
        <w:rPr>
          <w:rFonts w:ascii="Arial" w:hAnsi="Arial" w:cs="Arial"/>
          <w:sz w:val="22"/>
          <w:szCs w:val="22"/>
        </w:rPr>
        <w:t xml:space="preserve"> dnů.</w:t>
      </w:r>
    </w:p>
    <w:p w14:paraId="7B4A131B" w14:textId="77777777" w:rsidR="00C90D35" w:rsidRPr="009B3AE1" w:rsidRDefault="00C90D35" w:rsidP="00CE3853">
      <w:pPr>
        <w:numPr>
          <w:ilvl w:val="0"/>
          <w:numId w:val="9"/>
        </w:numPr>
        <w:tabs>
          <w:tab w:val="left" w:pos="426"/>
        </w:tabs>
        <w:ind w:left="425" w:right="6" w:hanging="425"/>
        <w:jc w:val="both"/>
        <w:rPr>
          <w:rFonts w:ascii="Arial" w:hAnsi="Arial" w:cs="Arial"/>
          <w:sz w:val="22"/>
          <w:szCs w:val="22"/>
        </w:rPr>
      </w:pPr>
      <w:r w:rsidRPr="009B3AE1">
        <w:rPr>
          <w:rFonts w:ascii="Arial" w:hAnsi="Arial" w:cs="Arial"/>
          <w:sz w:val="22"/>
          <w:szCs w:val="22"/>
        </w:rPr>
        <w:t xml:space="preserve">Smluvní strany se dohodly, že je-li </w:t>
      </w:r>
      <w:r w:rsidR="00B549F7" w:rsidRPr="009B3AE1">
        <w:rPr>
          <w:rFonts w:ascii="Arial" w:hAnsi="Arial" w:cs="Arial"/>
          <w:sz w:val="22"/>
          <w:szCs w:val="22"/>
        </w:rPr>
        <w:t xml:space="preserve">poskytovatel </w:t>
      </w:r>
      <w:r w:rsidRPr="009B3AE1">
        <w:rPr>
          <w:rFonts w:ascii="Arial" w:hAnsi="Arial" w:cs="Arial"/>
          <w:sz w:val="22"/>
          <w:szCs w:val="22"/>
        </w:rPr>
        <w:t xml:space="preserve">plátcem DPH a je v okamžiku uskutečnění zdanitelného plnění veden v rejstříku nespolehlivých plátců DPH, anebo nastane-li některá z jiných skutečností rozhodných pro určení objednatele, je objednatel oprávněn zaplatit </w:t>
      </w:r>
      <w:r w:rsidR="00B549F7" w:rsidRPr="009B3AE1">
        <w:rPr>
          <w:rFonts w:ascii="Arial" w:hAnsi="Arial" w:cs="Arial"/>
          <w:sz w:val="22"/>
          <w:szCs w:val="22"/>
        </w:rPr>
        <w:t xml:space="preserve">poskytovateli </w:t>
      </w:r>
      <w:r w:rsidRPr="009B3AE1">
        <w:rPr>
          <w:rFonts w:ascii="Arial" w:hAnsi="Arial" w:cs="Arial"/>
          <w:sz w:val="22"/>
          <w:szCs w:val="22"/>
        </w:rPr>
        <w:t xml:space="preserve">pouze dohodnutou cenu bez DPH a DPH odvést příslušnému správci daně dle platných právních předpisů, nedohodnou-li se smluvní strany jinak. </w:t>
      </w:r>
      <w:r w:rsidR="007539B1" w:rsidRPr="009B3AE1">
        <w:rPr>
          <w:rFonts w:ascii="Arial" w:hAnsi="Arial" w:cs="Arial"/>
          <w:sz w:val="22"/>
          <w:szCs w:val="22"/>
        </w:rPr>
        <w:t>O</w:t>
      </w:r>
      <w:r w:rsidR="000C1246" w:rsidRPr="009B3AE1">
        <w:rPr>
          <w:rFonts w:ascii="Arial" w:hAnsi="Arial" w:cs="Arial"/>
          <w:sz w:val="22"/>
          <w:szCs w:val="22"/>
        </w:rPr>
        <w:t> </w:t>
      </w:r>
      <w:r w:rsidR="007539B1" w:rsidRPr="009B3AE1">
        <w:rPr>
          <w:rFonts w:ascii="Arial" w:hAnsi="Arial" w:cs="Arial"/>
          <w:sz w:val="22"/>
          <w:szCs w:val="22"/>
        </w:rPr>
        <w:t xml:space="preserve">provedené úhradě DPH správci daně bude objednatel </w:t>
      </w:r>
      <w:r w:rsidR="00B549F7" w:rsidRPr="009B3AE1">
        <w:rPr>
          <w:rFonts w:ascii="Arial" w:hAnsi="Arial" w:cs="Arial"/>
          <w:sz w:val="22"/>
          <w:szCs w:val="22"/>
        </w:rPr>
        <w:t xml:space="preserve">poskytovatele </w:t>
      </w:r>
      <w:r w:rsidR="007539B1" w:rsidRPr="009B3AE1">
        <w:rPr>
          <w:rFonts w:ascii="Arial" w:hAnsi="Arial" w:cs="Arial"/>
          <w:sz w:val="22"/>
          <w:szCs w:val="22"/>
        </w:rPr>
        <w:t>informovat kopií oznám</w:t>
      </w:r>
      <w:r w:rsidR="003D1352" w:rsidRPr="009B3AE1">
        <w:rPr>
          <w:rFonts w:ascii="Arial" w:hAnsi="Arial" w:cs="Arial"/>
          <w:sz w:val="22"/>
          <w:szCs w:val="22"/>
        </w:rPr>
        <w:t>ení pro správce daně dle § 109a </w:t>
      </w:r>
      <w:r w:rsidR="007539B1" w:rsidRPr="009B3AE1">
        <w:rPr>
          <w:rFonts w:ascii="Arial" w:hAnsi="Arial" w:cs="Arial"/>
          <w:sz w:val="22"/>
          <w:szCs w:val="22"/>
        </w:rPr>
        <w:t>zákona č. 235/2004 Sb., o dani z přidané hodnoty, ve znění pozdějších předpisů, bez zbytečného odkladu.</w:t>
      </w:r>
    </w:p>
    <w:p w14:paraId="265E1CEA" w14:textId="77777777" w:rsidR="00CE3853" w:rsidRPr="009B3AE1" w:rsidRDefault="00CE3853" w:rsidP="00CE3853">
      <w:pPr>
        <w:tabs>
          <w:tab w:val="left" w:pos="426"/>
        </w:tabs>
        <w:ind w:left="425" w:right="6"/>
        <w:jc w:val="both"/>
        <w:rPr>
          <w:rFonts w:ascii="Arial" w:hAnsi="Arial" w:cs="Arial"/>
          <w:sz w:val="22"/>
          <w:szCs w:val="22"/>
        </w:rPr>
      </w:pPr>
    </w:p>
    <w:p w14:paraId="63CBECCA" w14:textId="77777777" w:rsidR="00434F88" w:rsidRPr="009B3AE1" w:rsidRDefault="00434F88" w:rsidP="00CE3853">
      <w:pPr>
        <w:keepNext/>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w:t>
      </w:r>
      <w:r w:rsidR="003718D5" w:rsidRPr="009B3AE1">
        <w:rPr>
          <w:rFonts w:ascii="Arial" w:hAnsi="Arial" w:cs="Arial"/>
          <w:b/>
          <w:sz w:val="22"/>
          <w:szCs w:val="22"/>
        </w:rPr>
        <w:t>ánek</w:t>
      </w:r>
    </w:p>
    <w:p w14:paraId="2147F67F" w14:textId="77777777" w:rsidR="00434F88" w:rsidRPr="009B3AE1" w:rsidRDefault="00434F88" w:rsidP="00083C07">
      <w:pPr>
        <w:keepNext/>
        <w:spacing w:after="120"/>
        <w:ind w:right="6"/>
        <w:jc w:val="center"/>
        <w:rPr>
          <w:rFonts w:ascii="Arial" w:hAnsi="Arial" w:cs="Arial"/>
          <w:b/>
          <w:sz w:val="22"/>
          <w:szCs w:val="22"/>
        </w:rPr>
      </w:pPr>
      <w:r w:rsidRPr="009B3AE1">
        <w:rPr>
          <w:rFonts w:ascii="Arial" w:hAnsi="Arial" w:cs="Arial"/>
          <w:b/>
          <w:sz w:val="22"/>
          <w:szCs w:val="22"/>
        </w:rPr>
        <w:t xml:space="preserve">Práva a povinnosti </w:t>
      </w:r>
      <w:r w:rsidR="00B549F7" w:rsidRPr="009B3AE1">
        <w:rPr>
          <w:rFonts w:ascii="Arial" w:hAnsi="Arial" w:cs="Arial"/>
          <w:b/>
          <w:sz w:val="22"/>
          <w:szCs w:val="22"/>
        </w:rPr>
        <w:t>poskytovatele</w:t>
      </w:r>
    </w:p>
    <w:p w14:paraId="60C83C4D" w14:textId="77777777" w:rsidR="00AE551E" w:rsidRPr="009B3AE1" w:rsidRDefault="00B549F7" w:rsidP="00935432">
      <w:pPr>
        <w:keepNext/>
        <w:numPr>
          <w:ilvl w:val="0"/>
          <w:numId w:val="11"/>
        </w:numPr>
        <w:tabs>
          <w:tab w:val="left" w:pos="426"/>
        </w:tabs>
        <w:spacing w:after="120"/>
        <w:ind w:left="426" w:right="6" w:hanging="426"/>
        <w:jc w:val="both"/>
        <w:rPr>
          <w:rFonts w:ascii="Arial" w:hAnsi="Arial" w:cs="Arial"/>
          <w:sz w:val="22"/>
          <w:szCs w:val="22"/>
        </w:rPr>
      </w:pPr>
      <w:r w:rsidRPr="009B3AE1">
        <w:rPr>
          <w:rFonts w:ascii="Arial" w:hAnsi="Arial" w:cs="Arial"/>
          <w:sz w:val="22"/>
          <w:szCs w:val="22"/>
        </w:rPr>
        <w:t xml:space="preserve">Poskytovatel </w:t>
      </w:r>
      <w:r w:rsidR="00434F88" w:rsidRPr="009B3AE1">
        <w:rPr>
          <w:rFonts w:ascii="Arial" w:hAnsi="Arial" w:cs="Arial"/>
          <w:sz w:val="22"/>
          <w:szCs w:val="22"/>
        </w:rPr>
        <w:t>je povinen provádět úklidové práce s potřebnou odbornou péčí řádně</w:t>
      </w:r>
      <w:r w:rsidR="005C4DDE" w:rsidRPr="009B3AE1">
        <w:rPr>
          <w:rFonts w:ascii="Arial" w:hAnsi="Arial" w:cs="Arial"/>
          <w:sz w:val="22"/>
          <w:szCs w:val="22"/>
        </w:rPr>
        <w:t xml:space="preserve"> a včas, podle</w:t>
      </w:r>
      <w:r w:rsidR="00434F88" w:rsidRPr="009B3AE1">
        <w:rPr>
          <w:rFonts w:ascii="Arial" w:hAnsi="Arial" w:cs="Arial"/>
          <w:sz w:val="22"/>
          <w:szCs w:val="22"/>
        </w:rPr>
        <w:t xml:space="preserve"> </w:t>
      </w:r>
      <w:r w:rsidR="00AE551E" w:rsidRPr="009B3AE1">
        <w:rPr>
          <w:rFonts w:ascii="Arial" w:hAnsi="Arial" w:cs="Arial"/>
          <w:sz w:val="22"/>
          <w:szCs w:val="22"/>
        </w:rPr>
        <w:t xml:space="preserve">pokynů objednatele </w:t>
      </w:r>
      <w:r w:rsidR="00B12216" w:rsidRPr="009B3AE1">
        <w:rPr>
          <w:rFonts w:ascii="Arial" w:hAnsi="Arial" w:cs="Arial"/>
          <w:sz w:val="22"/>
          <w:szCs w:val="22"/>
        </w:rPr>
        <w:t xml:space="preserve">a </w:t>
      </w:r>
      <w:r w:rsidR="00AE551E" w:rsidRPr="009B3AE1">
        <w:rPr>
          <w:rFonts w:ascii="Arial" w:hAnsi="Arial" w:cs="Arial"/>
          <w:sz w:val="22"/>
          <w:szCs w:val="22"/>
        </w:rPr>
        <w:t xml:space="preserve">v souladu </w:t>
      </w:r>
      <w:r w:rsidR="00B6544A" w:rsidRPr="009B3AE1">
        <w:rPr>
          <w:rFonts w:ascii="Arial" w:hAnsi="Arial" w:cs="Arial"/>
          <w:bCs/>
          <w:sz w:val="22"/>
          <w:szCs w:val="22"/>
        </w:rPr>
        <w:t xml:space="preserve">s </w:t>
      </w:r>
      <w:r w:rsidR="00AC4AEC" w:rsidRPr="009B3AE1">
        <w:rPr>
          <w:rFonts w:ascii="Arial" w:hAnsi="Arial" w:cs="Arial"/>
          <w:bCs/>
          <w:sz w:val="22"/>
          <w:szCs w:val="22"/>
        </w:rPr>
        <w:t>touto smlouvou</w:t>
      </w:r>
      <w:r w:rsidR="00AE551E" w:rsidRPr="009B3AE1">
        <w:rPr>
          <w:rFonts w:ascii="Arial" w:hAnsi="Arial" w:cs="Arial"/>
          <w:bCs/>
          <w:sz w:val="22"/>
          <w:szCs w:val="22"/>
        </w:rPr>
        <w:t>.</w:t>
      </w:r>
    </w:p>
    <w:p w14:paraId="7CBE51D3" w14:textId="77777777" w:rsidR="002C19FC" w:rsidRPr="009B3AE1" w:rsidRDefault="00B549F7"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434F88" w:rsidRPr="009B3AE1">
        <w:rPr>
          <w:rFonts w:ascii="Arial" w:hAnsi="Arial" w:cs="Arial"/>
          <w:sz w:val="22"/>
          <w:szCs w:val="22"/>
        </w:rPr>
        <w:t xml:space="preserve">je povinen zajistit vybavení </w:t>
      </w:r>
      <w:r w:rsidR="00E3757E" w:rsidRPr="009B3AE1">
        <w:rPr>
          <w:rFonts w:ascii="Arial" w:hAnsi="Arial" w:cs="Arial"/>
          <w:sz w:val="22"/>
          <w:szCs w:val="22"/>
        </w:rPr>
        <w:t>pracovníků</w:t>
      </w:r>
      <w:r w:rsidR="00434F88" w:rsidRPr="009B3AE1">
        <w:rPr>
          <w:rFonts w:ascii="Arial" w:hAnsi="Arial" w:cs="Arial"/>
          <w:sz w:val="22"/>
          <w:szCs w:val="22"/>
        </w:rPr>
        <w:t xml:space="preserve">, kteří budou vykonávat úklidové práce, </w:t>
      </w:r>
      <w:r w:rsidR="00180842" w:rsidRPr="009B3AE1">
        <w:rPr>
          <w:rFonts w:ascii="Arial" w:hAnsi="Arial" w:cs="Arial"/>
          <w:sz w:val="22"/>
          <w:szCs w:val="22"/>
        </w:rPr>
        <w:t xml:space="preserve">pracovním oděvem, případně </w:t>
      </w:r>
      <w:r w:rsidR="00B6544A" w:rsidRPr="009B3AE1">
        <w:rPr>
          <w:rFonts w:ascii="Arial" w:hAnsi="Arial" w:cs="Arial"/>
          <w:sz w:val="22"/>
          <w:szCs w:val="22"/>
        </w:rPr>
        <w:t xml:space="preserve">osobními ochrannými </w:t>
      </w:r>
      <w:r w:rsidR="00F54A87" w:rsidRPr="009B3AE1">
        <w:rPr>
          <w:rFonts w:ascii="Arial" w:hAnsi="Arial" w:cs="Arial"/>
          <w:sz w:val="22"/>
          <w:szCs w:val="22"/>
        </w:rPr>
        <w:t xml:space="preserve">pracovními </w:t>
      </w:r>
      <w:r w:rsidR="00B6544A" w:rsidRPr="009B3AE1">
        <w:rPr>
          <w:rFonts w:ascii="Arial" w:hAnsi="Arial" w:cs="Arial"/>
          <w:sz w:val="22"/>
          <w:szCs w:val="22"/>
        </w:rPr>
        <w:t>prostředky odpovídajícími vykonávané práci a prostředí v souladu s právními předpisy.</w:t>
      </w:r>
      <w:r w:rsidR="00C35D06" w:rsidRPr="009B3AE1">
        <w:rPr>
          <w:rFonts w:ascii="Arial" w:hAnsi="Arial" w:cs="Arial"/>
          <w:sz w:val="22"/>
          <w:szCs w:val="22"/>
        </w:rPr>
        <w:t xml:space="preserve"> </w:t>
      </w:r>
      <w:r w:rsidRPr="009B3AE1">
        <w:rPr>
          <w:rFonts w:ascii="Arial" w:hAnsi="Arial" w:cs="Arial"/>
          <w:sz w:val="22"/>
          <w:szCs w:val="22"/>
        </w:rPr>
        <w:t xml:space="preserve">Poskytovatel </w:t>
      </w:r>
      <w:r w:rsidR="00C35D06" w:rsidRPr="009B3AE1">
        <w:rPr>
          <w:rFonts w:ascii="Arial" w:hAnsi="Arial" w:cs="Arial"/>
          <w:sz w:val="22"/>
          <w:szCs w:val="22"/>
        </w:rPr>
        <w:t xml:space="preserve">je povinen zajistit bezpečnost a ochranu zdraví při práci svých </w:t>
      </w:r>
      <w:r w:rsidR="004C4439" w:rsidRPr="009B3AE1">
        <w:rPr>
          <w:rFonts w:ascii="Arial" w:hAnsi="Arial" w:cs="Arial"/>
          <w:sz w:val="22"/>
          <w:szCs w:val="22"/>
        </w:rPr>
        <w:t>pracovníků</w:t>
      </w:r>
      <w:r w:rsidR="009A3A6B" w:rsidRPr="009B3AE1">
        <w:rPr>
          <w:rFonts w:ascii="Arial" w:hAnsi="Arial" w:cs="Arial"/>
          <w:sz w:val="22"/>
          <w:szCs w:val="22"/>
        </w:rPr>
        <w:t>.</w:t>
      </w:r>
      <w:r w:rsidR="00635D54" w:rsidRPr="009B3AE1">
        <w:rPr>
          <w:rFonts w:ascii="Arial" w:hAnsi="Arial" w:cs="Arial"/>
          <w:sz w:val="22"/>
          <w:szCs w:val="22"/>
        </w:rPr>
        <w:t xml:space="preserve"> </w:t>
      </w:r>
      <w:r w:rsidRPr="009B3AE1">
        <w:rPr>
          <w:rFonts w:ascii="Arial" w:hAnsi="Arial" w:cs="Arial"/>
          <w:sz w:val="22"/>
          <w:szCs w:val="22"/>
        </w:rPr>
        <w:t xml:space="preserve">Poskytovatel </w:t>
      </w:r>
      <w:r w:rsidR="00AA5999" w:rsidRPr="009B3AE1">
        <w:rPr>
          <w:rFonts w:ascii="Arial" w:hAnsi="Arial" w:cs="Arial"/>
          <w:sz w:val="22"/>
          <w:szCs w:val="22"/>
        </w:rPr>
        <w:t>je povinen dbát při provádění úklidových prací na bezpečnost a zdraví občanů ve veřejných prostorách. Náklady spojené se zabezpečením výstrah signalizujících možná rizika či ne</w:t>
      </w:r>
      <w:r w:rsidR="00A80E12" w:rsidRPr="009B3AE1">
        <w:rPr>
          <w:rFonts w:ascii="Arial" w:hAnsi="Arial" w:cs="Arial"/>
          <w:sz w:val="22"/>
          <w:szCs w:val="22"/>
        </w:rPr>
        <w:t xml:space="preserve">bezpečí nese </w:t>
      </w:r>
      <w:r w:rsidR="000C1246" w:rsidRPr="009B3AE1">
        <w:rPr>
          <w:rFonts w:ascii="Arial" w:hAnsi="Arial" w:cs="Arial"/>
          <w:sz w:val="22"/>
          <w:szCs w:val="22"/>
        </w:rPr>
        <w:t>poskytovatel</w:t>
      </w:r>
      <w:r w:rsidR="00A80E12" w:rsidRPr="009B3AE1">
        <w:rPr>
          <w:rFonts w:ascii="Arial" w:hAnsi="Arial" w:cs="Arial"/>
          <w:sz w:val="22"/>
          <w:szCs w:val="22"/>
        </w:rPr>
        <w:t>.</w:t>
      </w:r>
    </w:p>
    <w:p w14:paraId="2C561586" w14:textId="0D107592" w:rsidR="00AB342F" w:rsidRPr="009B3AE1" w:rsidRDefault="00AD42D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Poskytovatel je povinen při provádění úklidových prací používat vlastní úklidové prostředky a pomůcky (tj. zejména čisticí, dezinfekční, hygienické a další úklidové prostředky a pomůcky nezbytné pro výkon úklidových prací dle této smlouvy). Poskytovatel je povinen používat pouze nezávadné úklidové prostředky a pomůcky, které splňují veškeré požadavky na ně kladené právními předpisy, zejména předpisy na ochranu lidského zdraví a ochranu životního prostředí</w:t>
      </w:r>
      <w:r>
        <w:rPr>
          <w:rFonts w:ascii="Arial" w:hAnsi="Arial" w:cs="Arial"/>
          <w:sz w:val="22"/>
          <w:szCs w:val="22"/>
        </w:rPr>
        <w:t xml:space="preserve"> a tom vést přehled</w:t>
      </w:r>
      <w:r w:rsidRPr="009B3AE1">
        <w:rPr>
          <w:rFonts w:ascii="Arial" w:hAnsi="Arial" w:cs="Arial"/>
          <w:sz w:val="22"/>
          <w:szCs w:val="22"/>
        </w:rPr>
        <w:t>.</w:t>
      </w:r>
      <w:r>
        <w:rPr>
          <w:rFonts w:ascii="Arial" w:hAnsi="Arial" w:cs="Arial"/>
          <w:sz w:val="22"/>
          <w:szCs w:val="22"/>
        </w:rPr>
        <w:t xml:space="preserve"> Poskytovatel je povinen nejméně dvakrát ročně předat zprávu o typu a množství úklidových prostředků.</w:t>
      </w:r>
      <w:r w:rsidRPr="009B3AE1">
        <w:rPr>
          <w:rFonts w:ascii="Arial" w:hAnsi="Arial" w:cs="Arial"/>
          <w:sz w:val="22"/>
          <w:szCs w:val="22"/>
        </w:rPr>
        <w:t xml:space="preserve"> Za tímto účelem je objednatel oprávněn provést kontrolu používaných prostředků a pomůcek, případně vyzvat poskytovatele k předložení dokladů o jejich nezávadnosti. Hygienické potřeby, které poskytovatel doplňuje pro objednatele v rámci provádění úklidových prací, tj. toaletní papír, mýdlo, ručníky, hygienické sáčky na WC, sáčky do odpadkových košů apod.</w:t>
      </w:r>
      <w:r w:rsidR="00962D9F" w:rsidRPr="009B3AE1">
        <w:rPr>
          <w:rFonts w:ascii="Arial" w:hAnsi="Arial" w:cs="Arial"/>
          <w:sz w:val="22"/>
          <w:szCs w:val="22"/>
        </w:rPr>
        <w:t xml:space="preserve">, dodá dle potřeby </w:t>
      </w:r>
      <w:r w:rsidR="006443A4">
        <w:rPr>
          <w:rFonts w:ascii="Arial" w:hAnsi="Arial" w:cs="Arial"/>
          <w:sz w:val="22"/>
          <w:szCs w:val="22"/>
        </w:rPr>
        <w:t>objednatel</w:t>
      </w:r>
      <w:r w:rsidR="00BF6BAB" w:rsidRPr="009B3AE1">
        <w:rPr>
          <w:rFonts w:ascii="Arial" w:hAnsi="Arial" w:cs="Arial"/>
          <w:sz w:val="22"/>
          <w:szCs w:val="22"/>
        </w:rPr>
        <w:t xml:space="preserve">. </w:t>
      </w:r>
    </w:p>
    <w:p w14:paraId="7D84718B" w14:textId="2A1869A0" w:rsidR="00236E45"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725F4C" w:rsidRPr="009B3AE1">
        <w:rPr>
          <w:rFonts w:ascii="Arial" w:hAnsi="Arial" w:cs="Arial"/>
          <w:sz w:val="22"/>
          <w:szCs w:val="22"/>
        </w:rPr>
        <w:t>zajistí provádění úklidových prací</w:t>
      </w:r>
      <w:r w:rsidR="00AE551E" w:rsidRPr="009B3AE1">
        <w:rPr>
          <w:rFonts w:ascii="Arial" w:hAnsi="Arial" w:cs="Arial"/>
          <w:sz w:val="22"/>
          <w:szCs w:val="22"/>
        </w:rPr>
        <w:t xml:space="preserve"> vlastními kapacitami</w:t>
      </w:r>
      <w:r w:rsidR="008441BA" w:rsidRPr="009B3AE1">
        <w:rPr>
          <w:rFonts w:ascii="Arial" w:hAnsi="Arial" w:cs="Arial"/>
          <w:sz w:val="22"/>
          <w:szCs w:val="22"/>
        </w:rPr>
        <w:t>, zaměstnanci v pracovním poměru na základě pracovní smlouvy</w:t>
      </w:r>
      <w:r w:rsidR="00AE551E" w:rsidRPr="009B3AE1">
        <w:rPr>
          <w:rFonts w:ascii="Arial" w:hAnsi="Arial" w:cs="Arial"/>
          <w:sz w:val="22"/>
          <w:szCs w:val="22"/>
        </w:rPr>
        <w:t xml:space="preserve">. </w:t>
      </w:r>
      <w:r w:rsidRPr="009B3AE1">
        <w:rPr>
          <w:rFonts w:ascii="Arial" w:hAnsi="Arial" w:cs="Arial"/>
          <w:sz w:val="22"/>
          <w:szCs w:val="22"/>
        </w:rPr>
        <w:t xml:space="preserve">Poskytovatel </w:t>
      </w:r>
      <w:r w:rsidR="005C4DDE" w:rsidRPr="009B3AE1">
        <w:rPr>
          <w:rFonts w:ascii="Arial" w:hAnsi="Arial" w:cs="Arial"/>
          <w:sz w:val="22"/>
          <w:szCs w:val="22"/>
        </w:rPr>
        <w:t>může pověřit p</w:t>
      </w:r>
      <w:r w:rsidR="00AE551E" w:rsidRPr="009B3AE1">
        <w:rPr>
          <w:rFonts w:ascii="Arial" w:hAnsi="Arial" w:cs="Arial"/>
          <w:sz w:val="22"/>
          <w:szCs w:val="22"/>
        </w:rPr>
        <w:t xml:space="preserve">rovedením </w:t>
      </w:r>
      <w:r w:rsidR="005C4DDE" w:rsidRPr="009B3AE1">
        <w:rPr>
          <w:rFonts w:ascii="Arial" w:hAnsi="Arial" w:cs="Arial"/>
          <w:sz w:val="22"/>
          <w:szCs w:val="22"/>
        </w:rPr>
        <w:lastRenderedPageBreak/>
        <w:t>úk</w:t>
      </w:r>
      <w:r w:rsidR="006B6505" w:rsidRPr="009B3AE1">
        <w:rPr>
          <w:rFonts w:ascii="Arial" w:hAnsi="Arial" w:cs="Arial"/>
          <w:sz w:val="22"/>
          <w:szCs w:val="22"/>
        </w:rPr>
        <w:t>lidových prací nebo jejich částí</w:t>
      </w:r>
      <w:r w:rsidR="00AE551E" w:rsidRPr="009B3AE1">
        <w:rPr>
          <w:rFonts w:ascii="Arial" w:hAnsi="Arial" w:cs="Arial"/>
          <w:sz w:val="22"/>
          <w:szCs w:val="22"/>
        </w:rPr>
        <w:t xml:space="preserve"> třetí osobu </w:t>
      </w:r>
      <w:r w:rsidR="00EA7E91" w:rsidRPr="009B3AE1">
        <w:rPr>
          <w:rFonts w:ascii="Arial" w:hAnsi="Arial" w:cs="Arial"/>
          <w:sz w:val="22"/>
          <w:szCs w:val="22"/>
        </w:rPr>
        <w:t xml:space="preserve">(poddodavatele) </w:t>
      </w:r>
      <w:r w:rsidR="00AE551E" w:rsidRPr="009B3AE1">
        <w:rPr>
          <w:rFonts w:ascii="Arial" w:hAnsi="Arial" w:cs="Arial"/>
          <w:sz w:val="22"/>
          <w:szCs w:val="22"/>
        </w:rPr>
        <w:t xml:space="preserve">pouze </w:t>
      </w:r>
      <w:r w:rsidR="00B6544A" w:rsidRPr="009B3AE1">
        <w:rPr>
          <w:rFonts w:ascii="Arial" w:hAnsi="Arial" w:cs="Arial"/>
          <w:sz w:val="22"/>
          <w:szCs w:val="22"/>
        </w:rPr>
        <w:t>s písemným</w:t>
      </w:r>
      <w:r w:rsidR="00AE551E" w:rsidRPr="009B3AE1">
        <w:rPr>
          <w:rFonts w:ascii="Arial" w:hAnsi="Arial" w:cs="Arial"/>
          <w:sz w:val="22"/>
          <w:szCs w:val="22"/>
        </w:rPr>
        <w:t xml:space="preserve"> souhlasem objednatele</w:t>
      </w:r>
      <w:r w:rsidR="00AB342F" w:rsidRPr="009B3AE1">
        <w:rPr>
          <w:rFonts w:ascii="Arial" w:hAnsi="Arial" w:cs="Arial"/>
          <w:sz w:val="22"/>
          <w:szCs w:val="22"/>
        </w:rPr>
        <w:t xml:space="preserve">. Výlučná odpovědnost </w:t>
      </w:r>
      <w:r w:rsidRPr="009B3AE1">
        <w:rPr>
          <w:rFonts w:ascii="Arial" w:hAnsi="Arial" w:cs="Arial"/>
          <w:sz w:val="22"/>
          <w:szCs w:val="22"/>
        </w:rPr>
        <w:t xml:space="preserve">poskytovatele </w:t>
      </w:r>
      <w:r w:rsidR="00AB342F" w:rsidRPr="009B3AE1">
        <w:rPr>
          <w:rFonts w:ascii="Arial" w:hAnsi="Arial" w:cs="Arial"/>
          <w:sz w:val="22"/>
          <w:szCs w:val="22"/>
        </w:rPr>
        <w:t>za řádné provedení úklidových prací vůči objednateli tím není dotčena. Pro osoby odlišné</w:t>
      </w:r>
      <w:r w:rsidR="00962D9F" w:rsidRPr="009B3AE1">
        <w:rPr>
          <w:rFonts w:ascii="Arial" w:hAnsi="Arial" w:cs="Arial"/>
          <w:sz w:val="22"/>
          <w:szCs w:val="22"/>
        </w:rPr>
        <w:t xml:space="preserve"> </w:t>
      </w:r>
      <w:r w:rsidR="00AB342F" w:rsidRPr="009B3AE1">
        <w:rPr>
          <w:rFonts w:ascii="Arial" w:hAnsi="Arial" w:cs="Arial"/>
          <w:sz w:val="22"/>
          <w:szCs w:val="22"/>
        </w:rPr>
        <w:t xml:space="preserve">od </w:t>
      </w:r>
      <w:r w:rsidRPr="009B3AE1">
        <w:rPr>
          <w:rFonts w:ascii="Arial" w:hAnsi="Arial" w:cs="Arial"/>
          <w:sz w:val="22"/>
          <w:szCs w:val="22"/>
        </w:rPr>
        <w:t>pracovníků poskytovatele</w:t>
      </w:r>
      <w:r w:rsidR="005974E6" w:rsidRPr="009B3AE1">
        <w:rPr>
          <w:rFonts w:ascii="Arial" w:hAnsi="Arial" w:cs="Arial"/>
          <w:sz w:val="22"/>
          <w:szCs w:val="22"/>
        </w:rPr>
        <w:t>, které byly pově</w:t>
      </w:r>
      <w:r w:rsidR="00AB342F" w:rsidRPr="009B3AE1">
        <w:rPr>
          <w:rFonts w:ascii="Arial" w:hAnsi="Arial" w:cs="Arial"/>
          <w:sz w:val="22"/>
          <w:szCs w:val="22"/>
        </w:rPr>
        <w:t>řen</w:t>
      </w:r>
      <w:r w:rsidR="005974E6" w:rsidRPr="009B3AE1">
        <w:rPr>
          <w:rFonts w:ascii="Arial" w:hAnsi="Arial" w:cs="Arial"/>
          <w:sz w:val="22"/>
          <w:szCs w:val="22"/>
        </w:rPr>
        <w:t>y</w:t>
      </w:r>
      <w:r w:rsidR="00AB342F" w:rsidRPr="009B3AE1">
        <w:rPr>
          <w:rFonts w:ascii="Arial" w:hAnsi="Arial" w:cs="Arial"/>
          <w:sz w:val="22"/>
          <w:szCs w:val="22"/>
        </w:rPr>
        <w:t xml:space="preserve"> </w:t>
      </w:r>
      <w:r w:rsidRPr="009B3AE1">
        <w:rPr>
          <w:rFonts w:ascii="Arial" w:hAnsi="Arial" w:cs="Arial"/>
          <w:sz w:val="22"/>
          <w:szCs w:val="22"/>
        </w:rPr>
        <w:t xml:space="preserve">poskytovatelem k </w:t>
      </w:r>
      <w:r w:rsidR="00AB342F" w:rsidRPr="009B3AE1">
        <w:rPr>
          <w:rFonts w:ascii="Arial" w:hAnsi="Arial" w:cs="Arial"/>
          <w:sz w:val="22"/>
          <w:szCs w:val="22"/>
        </w:rPr>
        <w:t>provedení úklidových prací</w:t>
      </w:r>
      <w:r w:rsidR="005974E6" w:rsidRPr="009B3AE1">
        <w:rPr>
          <w:rFonts w:ascii="Arial" w:hAnsi="Arial" w:cs="Arial"/>
          <w:sz w:val="22"/>
          <w:szCs w:val="22"/>
        </w:rPr>
        <w:t>,</w:t>
      </w:r>
      <w:r w:rsidR="00AB342F" w:rsidRPr="009B3AE1">
        <w:rPr>
          <w:rFonts w:ascii="Arial" w:hAnsi="Arial" w:cs="Arial"/>
          <w:sz w:val="22"/>
          <w:szCs w:val="22"/>
        </w:rPr>
        <w:t xml:space="preserve"> platí </w:t>
      </w:r>
      <w:r w:rsidRPr="009B3AE1">
        <w:rPr>
          <w:rFonts w:ascii="Arial" w:hAnsi="Arial" w:cs="Arial"/>
          <w:sz w:val="22"/>
          <w:szCs w:val="22"/>
        </w:rPr>
        <w:t xml:space="preserve">shodně </w:t>
      </w:r>
      <w:r w:rsidR="00AB342F" w:rsidRPr="009B3AE1">
        <w:rPr>
          <w:rFonts w:ascii="Arial" w:hAnsi="Arial" w:cs="Arial"/>
          <w:sz w:val="22"/>
          <w:szCs w:val="22"/>
        </w:rPr>
        <w:t xml:space="preserve">ustanovení této smlouvy vztahující se k pracovníkům </w:t>
      </w:r>
      <w:r w:rsidRPr="009B3AE1">
        <w:rPr>
          <w:rFonts w:ascii="Arial" w:hAnsi="Arial" w:cs="Arial"/>
          <w:sz w:val="22"/>
          <w:szCs w:val="22"/>
        </w:rPr>
        <w:t>poskytovatele</w:t>
      </w:r>
      <w:r w:rsidR="00A80E12" w:rsidRPr="009B3AE1">
        <w:rPr>
          <w:rFonts w:ascii="Arial" w:hAnsi="Arial" w:cs="Arial"/>
          <w:sz w:val="22"/>
          <w:szCs w:val="22"/>
        </w:rPr>
        <w:t>.</w:t>
      </w:r>
    </w:p>
    <w:p w14:paraId="5D04E6B8" w14:textId="65174157" w:rsidR="002C19FC"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2C1BF8" w:rsidRPr="009B3AE1">
        <w:rPr>
          <w:rFonts w:ascii="Arial" w:hAnsi="Arial" w:cs="Arial"/>
          <w:sz w:val="22"/>
          <w:szCs w:val="22"/>
        </w:rPr>
        <w:t xml:space="preserve">odpovídá za </w:t>
      </w:r>
      <w:r w:rsidR="001A3ABB" w:rsidRPr="009B3AE1">
        <w:rPr>
          <w:rFonts w:ascii="Arial" w:hAnsi="Arial" w:cs="Arial"/>
          <w:sz w:val="22"/>
          <w:szCs w:val="22"/>
        </w:rPr>
        <w:t>BOZP</w:t>
      </w:r>
      <w:r w:rsidR="002C1BF8" w:rsidRPr="009B3AE1">
        <w:rPr>
          <w:rFonts w:ascii="Arial" w:hAnsi="Arial" w:cs="Arial"/>
          <w:sz w:val="22"/>
          <w:szCs w:val="22"/>
        </w:rPr>
        <w:t xml:space="preserve"> svých </w:t>
      </w:r>
      <w:r w:rsidRPr="009B3AE1">
        <w:rPr>
          <w:rFonts w:ascii="Arial" w:hAnsi="Arial" w:cs="Arial"/>
          <w:sz w:val="22"/>
          <w:szCs w:val="22"/>
        </w:rPr>
        <w:t>pracovníků</w:t>
      </w:r>
      <w:r w:rsidR="002C1BF8" w:rsidRPr="009B3AE1">
        <w:rPr>
          <w:rFonts w:ascii="Arial" w:hAnsi="Arial" w:cs="Arial"/>
          <w:sz w:val="22"/>
          <w:szCs w:val="22"/>
        </w:rPr>
        <w:t xml:space="preserve">. </w:t>
      </w:r>
      <w:r w:rsidR="006A0440" w:rsidRPr="009B3AE1">
        <w:rPr>
          <w:rFonts w:ascii="Arial" w:hAnsi="Arial" w:cs="Arial"/>
          <w:sz w:val="22"/>
          <w:szCs w:val="22"/>
        </w:rPr>
        <w:t>Poskytovatel</w:t>
      </w:r>
      <w:r w:rsidR="002C1BF8" w:rsidRPr="009B3AE1">
        <w:rPr>
          <w:rFonts w:ascii="Arial" w:hAnsi="Arial" w:cs="Arial"/>
          <w:sz w:val="22"/>
          <w:szCs w:val="22"/>
        </w:rPr>
        <w:t xml:space="preserve"> </w:t>
      </w:r>
      <w:r w:rsidR="00DE3813" w:rsidRPr="009B3AE1">
        <w:rPr>
          <w:rFonts w:ascii="Arial" w:hAnsi="Arial" w:cs="Arial"/>
          <w:sz w:val="22"/>
          <w:szCs w:val="22"/>
        </w:rPr>
        <w:t xml:space="preserve">je povinen </w:t>
      </w:r>
      <w:r w:rsidR="005974E6" w:rsidRPr="009B3AE1">
        <w:rPr>
          <w:rFonts w:ascii="Arial" w:hAnsi="Arial" w:cs="Arial"/>
          <w:sz w:val="22"/>
          <w:szCs w:val="22"/>
        </w:rPr>
        <w:t xml:space="preserve">zajistit dodržování </w:t>
      </w:r>
      <w:r w:rsidR="00DE3813" w:rsidRPr="009B3AE1">
        <w:rPr>
          <w:rFonts w:ascii="Arial" w:hAnsi="Arial" w:cs="Arial"/>
          <w:sz w:val="22"/>
          <w:szCs w:val="22"/>
        </w:rPr>
        <w:t>při provádění úklidových prací interní</w:t>
      </w:r>
      <w:r w:rsidR="001B222F" w:rsidRPr="009B3AE1">
        <w:rPr>
          <w:rFonts w:ascii="Arial" w:hAnsi="Arial" w:cs="Arial"/>
          <w:sz w:val="22"/>
          <w:szCs w:val="22"/>
        </w:rPr>
        <w:t>ch</w:t>
      </w:r>
      <w:r w:rsidR="00DE3813" w:rsidRPr="009B3AE1">
        <w:rPr>
          <w:rFonts w:ascii="Arial" w:hAnsi="Arial" w:cs="Arial"/>
          <w:sz w:val="22"/>
          <w:szCs w:val="22"/>
        </w:rPr>
        <w:t xml:space="preserve"> př</w:t>
      </w:r>
      <w:r w:rsidR="001B222F" w:rsidRPr="009B3AE1">
        <w:rPr>
          <w:rFonts w:ascii="Arial" w:hAnsi="Arial" w:cs="Arial"/>
          <w:sz w:val="22"/>
          <w:szCs w:val="22"/>
        </w:rPr>
        <w:t>edpisů</w:t>
      </w:r>
      <w:r w:rsidR="00DE3813" w:rsidRPr="009B3AE1">
        <w:rPr>
          <w:rFonts w:ascii="Arial" w:hAnsi="Arial" w:cs="Arial"/>
          <w:sz w:val="22"/>
          <w:szCs w:val="22"/>
        </w:rPr>
        <w:t xml:space="preserve"> objednatele upravující</w:t>
      </w:r>
      <w:r w:rsidR="001A3ABB" w:rsidRPr="009B3AE1">
        <w:rPr>
          <w:rFonts w:ascii="Arial" w:hAnsi="Arial" w:cs="Arial"/>
          <w:sz w:val="22"/>
          <w:szCs w:val="22"/>
        </w:rPr>
        <w:t>ch</w:t>
      </w:r>
      <w:r w:rsidR="00DE3813" w:rsidRPr="009B3AE1">
        <w:rPr>
          <w:rFonts w:ascii="Arial" w:hAnsi="Arial" w:cs="Arial"/>
          <w:sz w:val="22"/>
          <w:szCs w:val="22"/>
        </w:rPr>
        <w:t xml:space="preserve"> provozní řád budovy </w:t>
      </w:r>
      <w:r w:rsidR="005C4DDE" w:rsidRPr="009B3AE1">
        <w:rPr>
          <w:rFonts w:ascii="Arial" w:hAnsi="Arial" w:cs="Arial"/>
          <w:sz w:val="22"/>
          <w:szCs w:val="22"/>
        </w:rPr>
        <w:t>atd.</w:t>
      </w:r>
      <w:r w:rsidR="00DE3813" w:rsidRPr="009B3AE1">
        <w:rPr>
          <w:rFonts w:ascii="Arial" w:hAnsi="Arial" w:cs="Arial"/>
          <w:sz w:val="22"/>
          <w:szCs w:val="22"/>
        </w:rPr>
        <w:t xml:space="preserve"> Objednatel </w:t>
      </w:r>
      <w:r w:rsidR="00E048C7" w:rsidRPr="009B3AE1">
        <w:rPr>
          <w:rFonts w:ascii="Arial" w:hAnsi="Arial" w:cs="Arial"/>
          <w:sz w:val="22"/>
          <w:szCs w:val="22"/>
        </w:rPr>
        <w:t>poskytne a </w:t>
      </w:r>
      <w:r w:rsidR="00AE551E" w:rsidRPr="009B3AE1">
        <w:rPr>
          <w:rFonts w:ascii="Arial" w:hAnsi="Arial" w:cs="Arial"/>
          <w:sz w:val="22"/>
          <w:szCs w:val="22"/>
        </w:rPr>
        <w:t xml:space="preserve">seznámí </w:t>
      </w:r>
      <w:r w:rsidRPr="009B3AE1">
        <w:rPr>
          <w:rFonts w:ascii="Arial" w:hAnsi="Arial" w:cs="Arial"/>
          <w:sz w:val="22"/>
          <w:szCs w:val="22"/>
        </w:rPr>
        <w:t xml:space="preserve">poskytovatele </w:t>
      </w:r>
      <w:r w:rsidR="00DE3813" w:rsidRPr="009B3AE1">
        <w:rPr>
          <w:rFonts w:ascii="Arial" w:hAnsi="Arial" w:cs="Arial"/>
          <w:sz w:val="22"/>
          <w:szCs w:val="22"/>
        </w:rPr>
        <w:t xml:space="preserve">s těmito </w:t>
      </w:r>
      <w:r w:rsidR="001B222F" w:rsidRPr="009B3AE1">
        <w:rPr>
          <w:rFonts w:ascii="Arial" w:hAnsi="Arial" w:cs="Arial"/>
          <w:sz w:val="22"/>
          <w:szCs w:val="22"/>
        </w:rPr>
        <w:t xml:space="preserve">interními </w:t>
      </w:r>
      <w:r w:rsidR="00DE3813" w:rsidRPr="009B3AE1">
        <w:rPr>
          <w:rFonts w:ascii="Arial" w:hAnsi="Arial" w:cs="Arial"/>
          <w:sz w:val="22"/>
          <w:szCs w:val="22"/>
        </w:rPr>
        <w:t xml:space="preserve">předpisy a </w:t>
      </w:r>
      <w:r w:rsidR="008C43DE" w:rsidRPr="009B3AE1">
        <w:rPr>
          <w:rFonts w:ascii="Arial" w:hAnsi="Arial" w:cs="Arial"/>
          <w:sz w:val="22"/>
          <w:szCs w:val="22"/>
        </w:rPr>
        <w:t>směrnicemi.</w:t>
      </w:r>
    </w:p>
    <w:p w14:paraId="2013F930" w14:textId="4DAA7B3A" w:rsidR="00F57D81"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Poskytovateli </w:t>
      </w:r>
      <w:r w:rsidR="004A6EDD" w:rsidRPr="009B3AE1">
        <w:rPr>
          <w:rFonts w:ascii="Arial" w:hAnsi="Arial" w:cs="Arial"/>
          <w:sz w:val="22"/>
          <w:szCs w:val="22"/>
        </w:rPr>
        <w:t>je zakázáno číst písemnosti a používat kancelářské přístroje ve vlastnictví objednatele, tj.</w:t>
      </w:r>
      <w:r w:rsidR="000F243F" w:rsidRPr="009B3AE1">
        <w:rPr>
          <w:rFonts w:ascii="Arial" w:hAnsi="Arial" w:cs="Arial"/>
          <w:sz w:val="22"/>
          <w:szCs w:val="22"/>
        </w:rPr>
        <w:t> </w:t>
      </w:r>
      <w:r w:rsidR="004A6EDD" w:rsidRPr="009B3AE1">
        <w:rPr>
          <w:rFonts w:ascii="Arial" w:hAnsi="Arial" w:cs="Arial"/>
          <w:sz w:val="22"/>
          <w:szCs w:val="22"/>
        </w:rPr>
        <w:t>výpočetní techniku, kopírky, telefony</w:t>
      </w:r>
      <w:r w:rsidR="00237314" w:rsidRPr="009B3AE1">
        <w:rPr>
          <w:rFonts w:ascii="Arial" w:hAnsi="Arial" w:cs="Arial"/>
          <w:sz w:val="22"/>
          <w:szCs w:val="22"/>
        </w:rPr>
        <w:t>, kávovary</w:t>
      </w:r>
      <w:r w:rsidR="004A6EDD" w:rsidRPr="009B3AE1">
        <w:rPr>
          <w:rFonts w:ascii="Arial" w:hAnsi="Arial" w:cs="Arial"/>
          <w:sz w:val="22"/>
          <w:szCs w:val="22"/>
        </w:rPr>
        <w:t xml:space="preserve"> aj. </w:t>
      </w:r>
      <w:r w:rsidRPr="009B3AE1">
        <w:rPr>
          <w:rFonts w:ascii="Arial" w:hAnsi="Arial" w:cs="Arial"/>
          <w:sz w:val="22"/>
          <w:szCs w:val="22"/>
        </w:rPr>
        <w:t xml:space="preserve">Poskytovatel </w:t>
      </w:r>
      <w:r w:rsidR="004A6EDD" w:rsidRPr="009B3AE1">
        <w:rPr>
          <w:rFonts w:ascii="Arial" w:hAnsi="Arial" w:cs="Arial"/>
          <w:sz w:val="22"/>
          <w:szCs w:val="22"/>
        </w:rPr>
        <w:t xml:space="preserve">se zavazuje zajistit dodržení tohoto zákazu </w:t>
      </w:r>
      <w:r w:rsidR="00A05660" w:rsidRPr="009B3AE1">
        <w:rPr>
          <w:rFonts w:ascii="Arial" w:hAnsi="Arial" w:cs="Arial"/>
          <w:sz w:val="22"/>
          <w:szCs w:val="22"/>
        </w:rPr>
        <w:t>ze</w:t>
      </w:r>
      <w:r w:rsidR="00827E42" w:rsidRPr="009B3AE1">
        <w:rPr>
          <w:rFonts w:ascii="Arial" w:hAnsi="Arial" w:cs="Arial"/>
          <w:sz w:val="22"/>
          <w:szCs w:val="22"/>
        </w:rPr>
        <w:t> </w:t>
      </w:r>
      <w:r w:rsidR="00A05660" w:rsidRPr="009B3AE1">
        <w:rPr>
          <w:rFonts w:ascii="Arial" w:hAnsi="Arial" w:cs="Arial"/>
          <w:sz w:val="22"/>
          <w:szCs w:val="22"/>
        </w:rPr>
        <w:t>strany jeho</w:t>
      </w:r>
      <w:r w:rsidR="004A6EDD" w:rsidRPr="009B3AE1">
        <w:rPr>
          <w:rFonts w:ascii="Arial" w:hAnsi="Arial" w:cs="Arial"/>
          <w:sz w:val="22"/>
          <w:szCs w:val="22"/>
        </w:rPr>
        <w:t xml:space="preserve"> </w:t>
      </w:r>
      <w:r w:rsidRPr="009B3AE1">
        <w:rPr>
          <w:rFonts w:ascii="Arial" w:hAnsi="Arial" w:cs="Arial"/>
          <w:sz w:val="22"/>
          <w:szCs w:val="22"/>
        </w:rPr>
        <w:t xml:space="preserve">pracovníků </w:t>
      </w:r>
      <w:r w:rsidR="004A6EDD" w:rsidRPr="009B3AE1">
        <w:rPr>
          <w:rFonts w:ascii="Arial" w:hAnsi="Arial" w:cs="Arial"/>
          <w:sz w:val="22"/>
          <w:szCs w:val="22"/>
        </w:rPr>
        <w:t>provádějící</w:t>
      </w:r>
      <w:r w:rsidR="00851A3D" w:rsidRPr="009B3AE1">
        <w:rPr>
          <w:rFonts w:ascii="Arial" w:hAnsi="Arial" w:cs="Arial"/>
          <w:sz w:val="22"/>
          <w:szCs w:val="22"/>
        </w:rPr>
        <w:t>ch</w:t>
      </w:r>
      <w:r w:rsidR="004A6EDD" w:rsidRPr="009B3AE1">
        <w:rPr>
          <w:rFonts w:ascii="Arial" w:hAnsi="Arial" w:cs="Arial"/>
          <w:sz w:val="22"/>
          <w:szCs w:val="22"/>
        </w:rPr>
        <w:t xml:space="preserve"> úklidové práce v </w:t>
      </w:r>
      <w:r w:rsidR="002C52A2" w:rsidRPr="009B3AE1">
        <w:rPr>
          <w:rFonts w:ascii="Arial" w:hAnsi="Arial" w:cs="Arial"/>
          <w:sz w:val="22"/>
          <w:szCs w:val="22"/>
        </w:rPr>
        <w:t xml:space="preserve">budově </w:t>
      </w:r>
      <w:r w:rsidR="004A6EDD" w:rsidRPr="009B3AE1">
        <w:rPr>
          <w:rFonts w:ascii="Arial" w:hAnsi="Arial" w:cs="Arial"/>
          <w:sz w:val="22"/>
          <w:szCs w:val="22"/>
        </w:rPr>
        <w:t>objednatele</w:t>
      </w:r>
      <w:r w:rsidR="00D92179" w:rsidRPr="009B3AE1">
        <w:rPr>
          <w:rFonts w:ascii="Arial" w:hAnsi="Arial" w:cs="Arial"/>
          <w:sz w:val="22"/>
          <w:szCs w:val="22"/>
        </w:rPr>
        <w:t>.</w:t>
      </w:r>
      <w:r w:rsidR="000218FA" w:rsidRPr="009B3AE1">
        <w:rPr>
          <w:rFonts w:ascii="Arial" w:hAnsi="Arial" w:cs="Arial"/>
          <w:sz w:val="22"/>
          <w:szCs w:val="22"/>
        </w:rPr>
        <w:t xml:space="preserve"> Porušení tohoto zákazu </w:t>
      </w:r>
      <w:r w:rsidR="00653C10" w:rsidRPr="009B3AE1">
        <w:rPr>
          <w:rFonts w:ascii="Arial" w:hAnsi="Arial" w:cs="Arial"/>
          <w:sz w:val="22"/>
          <w:szCs w:val="22"/>
        </w:rPr>
        <w:t xml:space="preserve">může být objednatelem </w:t>
      </w:r>
      <w:r w:rsidR="000218FA" w:rsidRPr="009B3AE1">
        <w:rPr>
          <w:rFonts w:ascii="Arial" w:hAnsi="Arial" w:cs="Arial"/>
          <w:sz w:val="22"/>
          <w:szCs w:val="22"/>
        </w:rPr>
        <w:t xml:space="preserve">považováno za </w:t>
      </w:r>
      <w:r w:rsidR="00457B46" w:rsidRPr="009B3AE1">
        <w:rPr>
          <w:rFonts w:ascii="Arial" w:hAnsi="Arial" w:cs="Arial"/>
          <w:sz w:val="22"/>
          <w:szCs w:val="22"/>
        </w:rPr>
        <w:t xml:space="preserve">porušení </w:t>
      </w:r>
      <w:r w:rsidR="00AB342F" w:rsidRPr="009B3AE1">
        <w:rPr>
          <w:rFonts w:ascii="Arial" w:hAnsi="Arial" w:cs="Arial"/>
          <w:sz w:val="22"/>
          <w:szCs w:val="22"/>
        </w:rPr>
        <w:t xml:space="preserve">této </w:t>
      </w:r>
      <w:r w:rsidR="00457B46" w:rsidRPr="009B3AE1">
        <w:rPr>
          <w:rFonts w:ascii="Arial" w:hAnsi="Arial" w:cs="Arial"/>
          <w:sz w:val="22"/>
          <w:szCs w:val="22"/>
        </w:rPr>
        <w:t>smlouvy podstatným způsobem</w:t>
      </w:r>
      <w:r w:rsidR="00A80E12" w:rsidRPr="009B3AE1">
        <w:rPr>
          <w:rFonts w:ascii="Arial" w:hAnsi="Arial" w:cs="Arial"/>
          <w:sz w:val="22"/>
          <w:szCs w:val="22"/>
        </w:rPr>
        <w:t>.</w:t>
      </w:r>
    </w:p>
    <w:p w14:paraId="394B5FD5" w14:textId="657950AA" w:rsidR="005162B6" w:rsidRPr="009B3AE1" w:rsidRDefault="005162B6" w:rsidP="005162B6">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Před započetím plnění předmětu smlouvy předá objednatel vedoucímu úklidu </w:t>
      </w:r>
      <w:r w:rsidR="003C6EF5" w:rsidRPr="009B3AE1">
        <w:rPr>
          <w:rFonts w:ascii="Arial" w:hAnsi="Arial" w:cs="Arial"/>
          <w:sz w:val="22"/>
          <w:szCs w:val="22"/>
        </w:rPr>
        <w:t>sadu klíčů od prostor budov a </w:t>
      </w:r>
      <w:r w:rsidRPr="009B3AE1">
        <w:rPr>
          <w:rFonts w:ascii="Arial" w:hAnsi="Arial" w:cs="Arial"/>
          <w:sz w:val="22"/>
          <w:szCs w:val="22"/>
        </w:rPr>
        <w:t>to na základě písemně potvrzeného předávacího protokolu, na kterém bude uveden přesný počet předávaných klíčů včetně jejich specifikace. Poskytovatel odpovídá objednateli za škodu způsobenou ztrátou či odcizením těchto klíčů. V případě ztráty či odcizení neprodleně informuje o této skutečnosti kontaktní osobu objednatele ve věcech provozních</w:t>
      </w:r>
      <w:r w:rsidR="00237314" w:rsidRPr="009B3AE1">
        <w:rPr>
          <w:rFonts w:ascii="Arial" w:hAnsi="Arial" w:cs="Arial"/>
          <w:sz w:val="22"/>
          <w:szCs w:val="22"/>
        </w:rPr>
        <w:t xml:space="preserve"> a nese náklady spojené s výměnou zámků a klíčů. </w:t>
      </w:r>
    </w:p>
    <w:p w14:paraId="1BA84D77" w14:textId="39ED9558" w:rsidR="00565B99" w:rsidRPr="009B3AE1" w:rsidRDefault="00565B99"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rPr>
        <w:t>V případě změny pracovníka uvedeného v seznamu</w:t>
      </w:r>
      <w:r w:rsidR="00DF39EF" w:rsidRPr="009B3AE1">
        <w:rPr>
          <w:rFonts w:ascii="Arial" w:hAnsi="Arial" w:cs="Arial"/>
          <w:sz w:val="22"/>
        </w:rPr>
        <w:t xml:space="preserve"> </w:t>
      </w:r>
      <w:r w:rsidR="00817170" w:rsidRPr="009B3AE1">
        <w:rPr>
          <w:rFonts w:ascii="Arial" w:hAnsi="Arial" w:cs="Arial"/>
          <w:sz w:val="22"/>
        </w:rPr>
        <w:t>pracovníků</w:t>
      </w:r>
      <w:r w:rsidRPr="009B3AE1">
        <w:rPr>
          <w:rFonts w:ascii="Arial" w:hAnsi="Arial" w:cs="Arial"/>
          <w:sz w:val="22"/>
        </w:rPr>
        <w:t xml:space="preserve">, je </w:t>
      </w:r>
      <w:r w:rsidR="006A0440" w:rsidRPr="009B3AE1">
        <w:rPr>
          <w:rFonts w:ascii="Arial" w:hAnsi="Arial" w:cs="Arial"/>
          <w:sz w:val="22"/>
        </w:rPr>
        <w:t>poskytovatel</w:t>
      </w:r>
      <w:r w:rsidRPr="009B3AE1">
        <w:rPr>
          <w:rFonts w:ascii="Arial" w:hAnsi="Arial" w:cs="Arial"/>
          <w:sz w:val="22"/>
        </w:rPr>
        <w:t xml:space="preserve"> povinen tuto změnu </w:t>
      </w:r>
      <w:r w:rsidR="00DF39EF" w:rsidRPr="009B3AE1">
        <w:rPr>
          <w:rFonts w:ascii="Arial" w:hAnsi="Arial" w:cs="Arial"/>
          <w:sz w:val="22"/>
        </w:rPr>
        <w:t>objednateli</w:t>
      </w:r>
      <w:r w:rsidR="00133659" w:rsidRPr="009B3AE1">
        <w:rPr>
          <w:rFonts w:ascii="Arial" w:hAnsi="Arial" w:cs="Arial"/>
          <w:sz w:val="22"/>
        </w:rPr>
        <w:t xml:space="preserve"> bezodkladně</w:t>
      </w:r>
      <w:r w:rsidR="00DF39EF" w:rsidRPr="009B3AE1">
        <w:rPr>
          <w:rFonts w:ascii="Arial" w:hAnsi="Arial" w:cs="Arial"/>
          <w:sz w:val="22"/>
        </w:rPr>
        <w:t xml:space="preserve"> </w:t>
      </w:r>
      <w:r w:rsidRPr="009B3AE1">
        <w:rPr>
          <w:rFonts w:ascii="Arial" w:hAnsi="Arial" w:cs="Arial"/>
          <w:sz w:val="22"/>
        </w:rPr>
        <w:t>písemně oznámit</w:t>
      </w:r>
      <w:r w:rsidR="001A3ABB" w:rsidRPr="009B3AE1">
        <w:rPr>
          <w:rFonts w:ascii="Arial" w:hAnsi="Arial" w:cs="Arial"/>
          <w:sz w:val="22"/>
        </w:rPr>
        <w:t>,</w:t>
      </w:r>
      <w:r w:rsidRPr="009B3AE1">
        <w:rPr>
          <w:rFonts w:ascii="Arial" w:hAnsi="Arial" w:cs="Arial"/>
          <w:sz w:val="22"/>
        </w:rPr>
        <w:t xml:space="preserve"> </w:t>
      </w:r>
      <w:r w:rsidR="00817170" w:rsidRPr="009B3AE1">
        <w:rPr>
          <w:rFonts w:ascii="Arial" w:hAnsi="Arial" w:cs="Arial"/>
          <w:sz w:val="22"/>
        </w:rPr>
        <w:t xml:space="preserve">nejpozději </w:t>
      </w:r>
      <w:r w:rsidR="00B9202E" w:rsidRPr="009B3AE1">
        <w:rPr>
          <w:rFonts w:ascii="Arial" w:hAnsi="Arial" w:cs="Arial"/>
          <w:sz w:val="22"/>
        </w:rPr>
        <w:t xml:space="preserve">však </w:t>
      </w:r>
      <w:r w:rsidR="00817170" w:rsidRPr="009B3AE1">
        <w:rPr>
          <w:rFonts w:ascii="Arial" w:hAnsi="Arial" w:cs="Arial"/>
          <w:sz w:val="22"/>
        </w:rPr>
        <w:t xml:space="preserve">3 dny před nástupem </w:t>
      </w:r>
      <w:r w:rsidR="00523596" w:rsidRPr="009B3AE1">
        <w:rPr>
          <w:rFonts w:ascii="Arial" w:hAnsi="Arial" w:cs="Arial"/>
          <w:sz w:val="22"/>
        </w:rPr>
        <w:t xml:space="preserve">příslušného pracovníka </w:t>
      </w:r>
      <w:r w:rsidR="00817170" w:rsidRPr="009B3AE1">
        <w:rPr>
          <w:rFonts w:ascii="Arial" w:hAnsi="Arial" w:cs="Arial"/>
          <w:sz w:val="22"/>
        </w:rPr>
        <w:t>k plnění úklidových prací</w:t>
      </w:r>
      <w:r w:rsidR="006A2F80" w:rsidRPr="009B3AE1">
        <w:rPr>
          <w:rFonts w:ascii="Arial" w:hAnsi="Arial" w:cs="Arial"/>
          <w:sz w:val="22"/>
        </w:rPr>
        <w:t>.</w:t>
      </w:r>
      <w:r w:rsidR="00817170" w:rsidRPr="009B3AE1">
        <w:rPr>
          <w:rFonts w:ascii="Arial" w:hAnsi="Arial" w:cs="Arial"/>
          <w:sz w:val="22"/>
        </w:rPr>
        <w:t xml:space="preserve"> </w:t>
      </w:r>
      <w:r w:rsidR="006A2F80" w:rsidRPr="009B3AE1">
        <w:rPr>
          <w:rFonts w:ascii="Arial" w:hAnsi="Arial" w:cs="Arial"/>
          <w:sz w:val="22"/>
        </w:rPr>
        <w:t xml:space="preserve">V den nástupu k plnění úklidových prací je </w:t>
      </w:r>
      <w:r w:rsidR="0030705C" w:rsidRPr="009B3AE1">
        <w:rPr>
          <w:rFonts w:ascii="Arial" w:hAnsi="Arial" w:cs="Arial"/>
          <w:sz w:val="22"/>
        </w:rPr>
        <w:t>poskytovatel</w:t>
      </w:r>
      <w:r w:rsidR="006A2F80" w:rsidRPr="009B3AE1">
        <w:rPr>
          <w:rFonts w:ascii="Arial" w:hAnsi="Arial" w:cs="Arial"/>
          <w:sz w:val="22"/>
        </w:rPr>
        <w:t xml:space="preserve"> též povinen </w:t>
      </w:r>
      <w:r w:rsidR="00DF39EF" w:rsidRPr="009B3AE1">
        <w:rPr>
          <w:rFonts w:ascii="Arial" w:hAnsi="Arial" w:cs="Arial"/>
          <w:sz w:val="22"/>
        </w:rPr>
        <w:t xml:space="preserve">předložit </w:t>
      </w:r>
      <w:r w:rsidR="006A2F80" w:rsidRPr="009B3AE1">
        <w:rPr>
          <w:rFonts w:ascii="Arial" w:hAnsi="Arial" w:cs="Arial"/>
          <w:sz w:val="22"/>
        </w:rPr>
        <w:t xml:space="preserve">dokumenty </w:t>
      </w:r>
      <w:r w:rsidR="005323D4" w:rsidRPr="009B3AE1">
        <w:rPr>
          <w:rFonts w:ascii="Arial" w:hAnsi="Arial" w:cs="Arial"/>
          <w:sz w:val="22"/>
        </w:rPr>
        <w:t xml:space="preserve">příslušného pracovníka </w:t>
      </w:r>
      <w:r w:rsidR="006A2F80" w:rsidRPr="009B3AE1">
        <w:rPr>
          <w:rFonts w:ascii="Arial" w:hAnsi="Arial" w:cs="Arial"/>
          <w:sz w:val="22"/>
        </w:rPr>
        <w:t>dle Čl. I. odst. 5. a 6.</w:t>
      </w:r>
      <w:r w:rsidR="00DF39EF" w:rsidRPr="009B3AE1">
        <w:rPr>
          <w:rFonts w:ascii="Arial" w:hAnsi="Arial" w:cs="Arial"/>
          <w:sz w:val="22"/>
        </w:rPr>
        <w:t xml:space="preserve"> </w:t>
      </w:r>
      <w:r w:rsidR="005323D4" w:rsidRPr="009B3AE1">
        <w:rPr>
          <w:rFonts w:ascii="Arial" w:hAnsi="Arial" w:cs="Arial"/>
          <w:sz w:val="22"/>
        </w:rPr>
        <w:t>smlouvy</w:t>
      </w:r>
      <w:r w:rsidR="00ED7965" w:rsidRPr="009B3AE1">
        <w:rPr>
          <w:rFonts w:ascii="Arial" w:hAnsi="Arial" w:cs="Arial"/>
          <w:sz w:val="22"/>
        </w:rPr>
        <w:t xml:space="preserve">. </w:t>
      </w:r>
      <w:r w:rsidR="00AD6F80" w:rsidRPr="009B3AE1">
        <w:rPr>
          <w:rFonts w:ascii="Arial" w:hAnsi="Arial" w:cs="Arial"/>
          <w:sz w:val="22"/>
        </w:rPr>
        <w:t xml:space="preserve">Bezodkladné písemné oznámení změny pracovníka </w:t>
      </w:r>
      <w:r w:rsidR="006A0440" w:rsidRPr="009B3AE1">
        <w:rPr>
          <w:rFonts w:ascii="Arial" w:hAnsi="Arial" w:cs="Arial"/>
          <w:sz w:val="22"/>
        </w:rPr>
        <w:t>poskytovatele</w:t>
      </w:r>
      <w:r w:rsidR="00AD6F80" w:rsidRPr="009B3AE1">
        <w:rPr>
          <w:rFonts w:ascii="Arial" w:hAnsi="Arial" w:cs="Arial"/>
          <w:sz w:val="22"/>
        </w:rPr>
        <w:t xml:space="preserve"> je vyžadováno z důvodu přípravy aktuálního seznamu </w:t>
      </w:r>
      <w:r w:rsidR="007A4FCD" w:rsidRPr="009B3AE1">
        <w:rPr>
          <w:rFonts w:ascii="Arial" w:hAnsi="Arial" w:cs="Arial"/>
          <w:sz w:val="22"/>
        </w:rPr>
        <w:t>pracovníků</w:t>
      </w:r>
      <w:r w:rsidR="00AD6F80" w:rsidRPr="009B3AE1">
        <w:rPr>
          <w:rFonts w:ascii="Arial" w:hAnsi="Arial" w:cs="Arial"/>
          <w:sz w:val="22"/>
        </w:rPr>
        <w:t xml:space="preserve">, </w:t>
      </w:r>
      <w:r w:rsidR="007A4FCD" w:rsidRPr="009B3AE1">
        <w:rPr>
          <w:rFonts w:ascii="Arial" w:hAnsi="Arial" w:cs="Arial"/>
          <w:sz w:val="22"/>
        </w:rPr>
        <w:t>na</w:t>
      </w:r>
      <w:r w:rsidR="00F32916" w:rsidRPr="009B3AE1">
        <w:rPr>
          <w:rFonts w:ascii="Arial" w:hAnsi="Arial" w:cs="Arial"/>
          <w:sz w:val="22"/>
        </w:rPr>
        <w:t xml:space="preserve"> </w:t>
      </w:r>
      <w:r w:rsidR="007A4FCD" w:rsidRPr="009B3AE1">
        <w:rPr>
          <w:rFonts w:ascii="Arial" w:hAnsi="Arial" w:cs="Arial"/>
          <w:sz w:val="22"/>
        </w:rPr>
        <w:t>základě</w:t>
      </w:r>
      <w:r w:rsidR="00F32916" w:rsidRPr="009B3AE1">
        <w:rPr>
          <w:rFonts w:ascii="Arial" w:hAnsi="Arial" w:cs="Arial"/>
          <w:sz w:val="22"/>
        </w:rPr>
        <w:t xml:space="preserve"> </w:t>
      </w:r>
      <w:r w:rsidR="00AD6F80" w:rsidRPr="009B3AE1">
        <w:rPr>
          <w:rFonts w:ascii="Arial" w:hAnsi="Arial" w:cs="Arial"/>
          <w:sz w:val="22"/>
        </w:rPr>
        <w:t>kter</w:t>
      </w:r>
      <w:r w:rsidR="007A4FCD" w:rsidRPr="009B3AE1">
        <w:rPr>
          <w:rFonts w:ascii="Arial" w:hAnsi="Arial" w:cs="Arial"/>
          <w:sz w:val="22"/>
        </w:rPr>
        <w:t>ého</w:t>
      </w:r>
      <w:r w:rsidR="00AD6F80" w:rsidRPr="009B3AE1">
        <w:rPr>
          <w:rFonts w:ascii="Arial" w:hAnsi="Arial" w:cs="Arial"/>
          <w:sz w:val="22"/>
        </w:rPr>
        <w:t xml:space="preserve"> bude umožněn vstup do prostor budovy</w:t>
      </w:r>
      <w:r w:rsidR="007A4FCD" w:rsidRPr="009B3AE1">
        <w:rPr>
          <w:rFonts w:ascii="Arial" w:hAnsi="Arial" w:cs="Arial"/>
          <w:sz w:val="22"/>
        </w:rPr>
        <w:t>,</w:t>
      </w:r>
      <w:r w:rsidR="00E048C7" w:rsidRPr="009B3AE1">
        <w:rPr>
          <w:rFonts w:ascii="Arial" w:hAnsi="Arial" w:cs="Arial"/>
          <w:sz w:val="22"/>
        </w:rPr>
        <w:t xml:space="preserve"> a </w:t>
      </w:r>
      <w:r w:rsidR="00E3757E" w:rsidRPr="009B3AE1">
        <w:rPr>
          <w:rFonts w:ascii="Arial" w:hAnsi="Arial" w:cs="Arial"/>
          <w:sz w:val="22"/>
        </w:rPr>
        <w:t>z důvod</w:t>
      </w:r>
      <w:r w:rsidR="001A3ABB" w:rsidRPr="009B3AE1">
        <w:rPr>
          <w:rFonts w:ascii="Arial" w:hAnsi="Arial" w:cs="Arial"/>
          <w:sz w:val="22"/>
        </w:rPr>
        <w:t>u</w:t>
      </w:r>
      <w:r w:rsidR="00E3757E" w:rsidRPr="009B3AE1">
        <w:rPr>
          <w:rFonts w:ascii="Arial" w:hAnsi="Arial" w:cs="Arial"/>
          <w:sz w:val="22"/>
        </w:rPr>
        <w:t xml:space="preserve"> seznámení se interními předpisy objednatele dle Čl.</w:t>
      </w:r>
      <w:r w:rsidR="006A2F80" w:rsidRPr="009B3AE1">
        <w:rPr>
          <w:rFonts w:ascii="Arial" w:hAnsi="Arial" w:cs="Arial"/>
          <w:sz w:val="22"/>
        </w:rPr>
        <w:t xml:space="preserve"> </w:t>
      </w:r>
      <w:r w:rsidR="00E3757E" w:rsidRPr="009B3AE1">
        <w:rPr>
          <w:rFonts w:ascii="Arial" w:hAnsi="Arial" w:cs="Arial"/>
          <w:sz w:val="22"/>
        </w:rPr>
        <w:t>V</w:t>
      </w:r>
      <w:r w:rsidR="00D0367E" w:rsidRPr="009B3AE1">
        <w:rPr>
          <w:rFonts w:ascii="Arial" w:hAnsi="Arial" w:cs="Arial"/>
          <w:sz w:val="22"/>
        </w:rPr>
        <w:t>.</w:t>
      </w:r>
      <w:r w:rsidR="00E3757E" w:rsidRPr="009B3AE1">
        <w:rPr>
          <w:rFonts w:ascii="Arial" w:hAnsi="Arial" w:cs="Arial"/>
          <w:sz w:val="22"/>
        </w:rPr>
        <w:t xml:space="preserve"> odst.</w:t>
      </w:r>
      <w:r w:rsidR="00D0367E" w:rsidRPr="009B3AE1">
        <w:rPr>
          <w:rFonts w:ascii="Arial" w:hAnsi="Arial" w:cs="Arial"/>
          <w:sz w:val="22"/>
        </w:rPr>
        <w:t xml:space="preserve"> </w:t>
      </w:r>
      <w:r w:rsidR="00E3757E" w:rsidRPr="009B3AE1">
        <w:rPr>
          <w:rFonts w:ascii="Arial" w:hAnsi="Arial" w:cs="Arial"/>
          <w:sz w:val="22"/>
        </w:rPr>
        <w:t>5</w:t>
      </w:r>
      <w:r w:rsidR="005323D4" w:rsidRPr="009B3AE1">
        <w:rPr>
          <w:rFonts w:ascii="Arial" w:hAnsi="Arial" w:cs="Arial"/>
          <w:sz w:val="22"/>
        </w:rPr>
        <w:t xml:space="preserve"> smlouvy</w:t>
      </w:r>
      <w:r w:rsidR="00E3757E" w:rsidRPr="009B3AE1">
        <w:rPr>
          <w:rFonts w:ascii="Arial" w:hAnsi="Arial" w:cs="Arial"/>
          <w:sz w:val="22"/>
        </w:rPr>
        <w:t>.</w:t>
      </w:r>
      <w:r w:rsidR="006A2F80" w:rsidRPr="009B3AE1">
        <w:rPr>
          <w:rFonts w:ascii="Arial" w:hAnsi="Arial" w:cs="Arial"/>
          <w:sz w:val="22"/>
        </w:rPr>
        <w:t xml:space="preserve"> </w:t>
      </w:r>
    </w:p>
    <w:p w14:paraId="4DC573F9" w14:textId="0B465933" w:rsidR="003F0563" w:rsidRPr="009B3AE1" w:rsidRDefault="003F0563" w:rsidP="00B87F92">
      <w:pPr>
        <w:keepNext/>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bCs/>
          <w:sz w:val="22"/>
          <w:szCs w:val="22"/>
        </w:rPr>
        <w:t>Poskytovatel je povinen z</w:t>
      </w:r>
      <w:r w:rsidR="00A82C6F" w:rsidRPr="009B3AE1">
        <w:rPr>
          <w:rFonts w:ascii="Arial" w:hAnsi="Arial" w:cs="Arial"/>
          <w:bCs/>
          <w:sz w:val="22"/>
          <w:szCs w:val="22"/>
        </w:rPr>
        <w:t>a</w:t>
      </w:r>
      <w:r w:rsidR="003C7BCE" w:rsidRPr="009B3AE1">
        <w:rPr>
          <w:rFonts w:ascii="Arial" w:hAnsi="Arial" w:cs="Arial"/>
          <w:bCs/>
          <w:sz w:val="22"/>
          <w:szCs w:val="22"/>
        </w:rPr>
        <w:t xml:space="preserve"> účelem zamezení přístupu třetích osob do budov</w:t>
      </w:r>
      <w:r w:rsidR="00A82C6F" w:rsidRPr="009B3AE1">
        <w:rPr>
          <w:rFonts w:ascii="Arial" w:hAnsi="Arial" w:cs="Arial"/>
          <w:bCs/>
          <w:sz w:val="22"/>
          <w:szCs w:val="22"/>
        </w:rPr>
        <w:t xml:space="preserve"> objednatele,</w:t>
      </w:r>
      <w:r w:rsidR="003F266F" w:rsidRPr="009B3AE1">
        <w:rPr>
          <w:rFonts w:ascii="Arial" w:hAnsi="Arial" w:cs="Arial"/>
          <w:bCs/>
          <w:sz w:val="22"/>
          <w:szCs w:val="22"/>
        </w:rPr>
        <w:t xml:space="preserve"> v době provádění úklidu,</w:t>
      </w:r>
      <w:r w:rsidR="00A82C6F" w:rsidRPr="009B3AE1">
        <w:rPr>
          <w:rFonts w:ascii="Arial" w:hAnsi="Arial" w:cs="Arial"/>
          <w:bCs/>
          <w:sz w:val="22"/>
          <w:szCs w:val="22"/>
        </w:rPr>
        <w:t xml:space="preserve"> </w:t>
      </w:r>
      <w:r w:rsidR="005223D1" w:rsidRPr="009B3AE1">
        <w:rPr>
          <w:rFonts w:ascii="Arial" w:hAnsi="Arial" w:cs="Arial"/>
          <w:bCs/>
          <w:sz w:val="22"/>
          <w:szCs w:val="22"/>
        </w:rPr>
        <w:t>uza</w:t>
      </w:r>
      <w:r w:rsidR="00151C70" w:rsidRPr="009B3AE1">
        <w:rPr>
          <w:rFonts w:ascii="Arial" w:hAnsi="Arial" w:cs="Arial"/>
          <w:bCs/>
          <w:sz w:val="22"/>
          <w:szCs w:val="22"/>
        </w:rPr>
        <w:t xml:space="preserve">vřít budovy tak, </w:t>
      </w:r>
      <w:r w:rsidR="005223D1" w:rsidRPr="009B3AE1">
        <w:rPr>
          <w:rFonts w:ascii="Arial" w:hAnsi="Arial" w:cs="Arial"/>
          <w:bCs/>
          <w:sz w:val="22"/>
          <w:szCs w:val="22"/>
        </w:rPr>
        <w:t xml:space="preserve">aby bylo zamezeno </w:t>
      </w:r>
      <w:r w:rsidR="00151C70" w:rsidRPr="009B3AE1">
        <w:rPr>
          <w:rFonts w:ascii="Arial" w:hAnsi="Arial" w:cs="Arial"/>
          <w:bCs/>
          <w:sz w:val="22"/>
          <w:szCs w:val="22"/>
        </w:rPr>
        <w:t>vstupu do budov</w:t>
      </w:r>
      <w:r w:rsidR="00B87F92">
        <w:rPr>
          <w:rFonts w:ascii="Arial" w:hAnsi="Arial" w:cs="Arial"/>
          <w:bCs/>
          <w:sz w:val="22"/>
          <w:szCs w:val="22"/>
        </w:rPr>
        <w:t>.</w:t>
      </w:r>
      <w:r w:rsidR="00B87F92" w:rsidRPr="009B3AE1">
        <w:rPr>
          <w:rFonts w:ascii="Arial" w:hAnsi="Arial" w:cs="Arial"/>
          <w:sz w:val="22"/>
          <w:szCs w:val="22"/>
        </w:rPr>
        <w:t xml:space="preserve"> </w:t>
      </w:r>
      <w:r w:rsidR="005C32C4" w:rsidRPr="009B3AE1">
        <w:rPr>
          <w:rFonts w:ascii="Arial" w:hAnsi="Arial" w:cs="Arial"/>
          <w:sz w:val="22"/>
          <w:szCs w:val="22"/>
        </w:rPr>
        <w:t>Z</w:t>
      </w:r>
      <w:r w:rsidR="00151C70" w:rsidRPr="009B3AE1">
        <w:rPr>
          <w:rFonts w:ascii="Arial" w:hAnsi="Arial" w:cs="Arial"/>
          <w:sz w:val="22"/>
          <w:szCs w:val="22"/>
        </w:rPr>
        <w:t xml:space="preserve">aškolení </w:t>
      </w:r>
      <w:r w:rsidR="005C32C4" w:rsidRPr="009B3AE1">
        <w:rPr>
          <w:rFonts w:ascii="Arial" w:hAnsi="Arial" w:cs="Arial"/>
          <w:sz w:val="22"/>
          <w:szCs w:val="22"/>
        </w:rPr>
        <w:t>k obsluze technických zabezpečovacích pr</w:t>
      </w:r>
      <w:r w:rsidR="00151C70" w:rsidRPr="009B3AE1">
        <w:rPr>
          <w:rFonts w:ascii="Arial" w:hAnsi="Arial" w:cs="Arial"/>
          <w:sz w:val="22"/>
          <w:szCs w:val="22"/>
        </w:rPr>
        <w:t xml:space="preserve">vků </w:t>
      </w:r>
      <w:r w:rsidR="005C32C4" w:rsidRPr="009B3AE1">
        <w:rPr>
          <w:rFonts w:ascii="Arial" w:hAnsi="Arial" w:cs="Arial"/>
          <w:sz w:val="22"/>
          <w:szCs w:val="22"/>
        </w:rPr>
        <w:t>provede objednatel.</w:t>
      </w:r>
    </w:p>
    <w:p w14:paraId="350CF728" w14:textId="5963DC5C" w:rsidR="003F0563" w:rsidRPr="009B3AE1" w:rsidRDefault="003F0563" w:rsidP="003F0563">
      <w:pPr>
        <w:keepNext/>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bCs/>
          <w:sz w:val="22"/>
          <w:szCs w:val="22"/>
        </w:rPr>
        <w:t xml:space="preserve">Poskytovatel je povinen po dokončení úklidu uzamknout a zabezpečit budovy. </w:t>
      </w:r>
    </w:p>
    <w:p w14:paraId="6B4F8D30" w14:textId="3D56CA25" w:rsidR="006D7B3B" w:rsidRPr="00B87F92" w:rsidRDefault="00523596" w:rsidP="00B87F92">
      <w:pPr>
        <w:keepNext/>
        <w:numPr>
          <w:ilvl w:val="0"/>
          <w:numId w:val="11"/>
        </w:numPr>
        <w:tabs>
          <w:tab w:val="left" w:pos="426"/>
        </w:tabs>
        <w:spacing w:after="120"/>
        <w:ind w:left="426" w:right="4" w:hanging="426"/>
        <w:jc w:val="both"/>
        <w:rPr>
          <w:rFonts w:ascii="Arial" w:hAnsi="Arial" w:cs="Arial"/>
          <w:bCs/>
          <w:sz w:val="22"/>
          <w:szCs w:val="22"/>
        </w:rPr>
      </w:pPr>
      <w:r w:rsidRPr="00B87F92">
        <w:rPr>
          <w:rFonts w:ascii="Arial" w:hAnsi="Arial" w:cs="Arial"/>
          <w:bCs/>
          <w:sz w:val="22"/>
          <w:szCs w:val="22"/>
        </w:rPr>
        <w:t xml:space="preserve">Poskytovatel je povinen provést výměnu pracovníka nejpozději do 7 kalendářních dnů od výzvy objednatele k takové výměně dle Čl. VI. odst. 4 smlouvy. </w:t>
      </w:r>
      <w:r w:rsidR="007A4FCD" w:rsidRPr="00B87F92">
        <w:rPr>
          <w:rFonts w:ascii="Arial" w:hAnsi="Arial" w:cs="Arial"/>
          <w:bCs/>
          <w:sz w:val="22"/>
          <w:szCs w:val="22"/>
        </w:rPr>
        <w:t xml:space="preserve">Poskytovatel </w:t>
      </w:r>
      <w:r w:rsidR="006D7B3B" w:rsidRPr="00B87F92">
        <w:rPr>
          <w:rFonts w:ascii="Arial" w:hAnsi="Arial" w:cs="Arial"/>
          <w:bCs/>
          <w:sz w:val="22"/>
          <w:szCs w:val="22"/>
        </w:rPr>
        <w:t>je povinen informovat objednatele o každé změně na jeho straně, která může mít vliv na plnění dle této smlouvy, zejména je povinen neprodleně objednateli oznámit</w:t>
      </w:r>
      <w:r w:rsidR="007A4FCD" w:rsidRPr="00B87F92">
        <w:rPr>
          <w:rFonts w:ascii="Arial" w:hAnsi="Arial" w:cs="Arial"/>
          <w:bCs/>
          <w:sz w:val="22"/>
          <w:szCs w:val="22"/>
        </w:rPr>
        <w:t xml:space="preserve"> skutečnost</w:t>
      </w:r>
      <w:r w:rsidR="006D7B3B" w:rsidRPr="00B87F92">
        <w:rPr>
          <w:rFonts w:ascii="Arial" w:hAnsi="Arial" w:cs="Arial"/>
          <w:bCs/>
          <w:sz w:val="22"/>
          <w:szCs w:val="22"/>
        </w:rPr>
        <w:t xml:space="preserve">, </w:t>
      </w:r>
      <w:r w:rsidR="007A4FCD" w:rsidRPr="00B87F92">
        <w:rPr>
          <w:rFonts w:ascii="Arial" w:hAnsi="Arial" w:cs="Arial"/>
          <w:bCs/>
          <w:sz w:val="22"/>
          <w:szCs w:val="22"/>
        </w:rPr>
        <w:t>že</w:t>
      </w:r>
      <w:r w:rsidR="006D7B3B" w:rsidRPr="00B87F92">
        <w:rPr>
          <w:rFonts w:ascii="Arial" w:hAnsi="Arial" w:cs="Arial"/>
          <w:bCs/>
          <w:sz w:val="22"/>
          <w:szCs w:val="22"/>
        </w:rPr>
        <w:t xml:space="preserve"> je proti němu zahájeno insolvenční řízení, trestní stíhání či </w:t>
      </w:r>
      <w:r w:rsidR="007A4FCD" w:rsidRPr="00B87F92">
        <w:rPr>
          <w:rFonts w:ascii="Arial" w:hAnsi="Arial" w:cs="Arial"/>
          <w:bCs/>
          <w:sz w:val="22"/>
          <w:szCs w:val="22"/>
        </w:rPr>
        <w:t xml:space="preserve">že </w:t>
      </w:r>
      <w:r w:rsidR="006D7B3B" w:rsidRPr="00B87F92">
        <w:rPr>
          <w:rFonts w:ascii="Arial" w:hAnsi="Arial" w:cs="Arial"/>
          <w:bCs/>
          <w:sz w:val="22"/>
          <w:szCs w:val="22"/>
        </w:rPr>
        <w:t>vstoupil do li</w:t>
      </w:r>
      <w:r w:rsidR="007943B5" w:rsidRPr="00B87F92">
        <w:rPr>
          <w:rFonts w:ascii="Arial" w:hAnsi="Arial" w:cs="Arial"/>
          <w:bCs/>
          <w:sz w:val="22"/>
          <w:szCs w:val="22"/>
        </w:rPr>
        <w:t>kvidace</w:t>
      </w:r>
      <w:r w:rsidR="006D7B3B" w:rsidRPr="00B87F92">
        <w:rPr>
          <w:rFonts w:ascii="Arial" w:hAnsi="Arial" w:cs="Arial"/>
          <w:bCs/>
          <w:sz w:val="22"/>
          <w:szCs w:val="22"/>
        </w:rPr>
        <w:t>.</w:t>
      </w:r>
    </w:p>
    <w:p w14:paraId="65E852E3" w14:textId="77777777" w:rsidR="004128C0" w:rsidRPr="009B3AE1" w:rsidRDefault="007A4FCD" w:rsidP="00B87F92">
      <w:pPr>
        <w:numPr>
          <w:ilvl w:val="0"/>
          <w:numId w:val="11"/>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t xml:space="preserve">Poskytovatel </w:t>
      </w:r>
      <w:r w:rsidR="004128C0" w:rsidRPr="009B3AE1">
        <w:rPr>
          <w:rFonts w:ascii="Arial" w:hAnsi="Arial" w:cs="Arial"/>
          <w:sz w:val="22"/>
          <w:szCs w:val="22"/>
        </w:rPr>
        <w:t>je oprávněn zajistit provádění úklidových prací prostřednictvím poddodavatele, přitom však odpovídá jako by úklidové práce prováděl sám. Veškerá ustanovení této smlouvy platí i pro poddodavatele. Změnu</w:t>
      </w:r>
      <w:r w:rsidR="00263CCD" w:rsidRPr="009B3AE1">
        <w:rPr>
          <w:rFonts w:ascii="Arial" w:hAnsi="Arial" w:cs="Arial"/>
          <w:sz w:val="22"/>
          <w:szCs w:val="22"/>
        </w:rPr>
        <w:t xml:space="preserve"> poddodavatele nebo přibrání nového poddodavatele je </w:t>
      </w:r>
      <w:r w:rsidRPr="009B3AE1">
        <w:rPr>
          <w:rFonts w:ascii="Arial" w:hAnsi="Arial" w:cs="Arial"/>
          <w:sz w:val="22"/>
          <w:szCs w:val="22"/>
        </w:rPr>
        <w:t xml:space="preserve">poskytovatel </w:t>
      </w:r>
      <w:r w:rsidR="00263CCD" w:rsidRPr="009B3AE1">
        <w:rPr>
          <w:rFonts w:ascii="Arial" w:hAnsi="Arial" w:cs="Arial"/>
          <w:sz w:val="22"/>
          <w:szCs w:val="22"/>
        </w:rPr>
        <w:t xml:space="preserve">oprávněn provést pouze se souhlasem objednatele. Objednatel nebude bezdůvodně odepírat udělení souhlasu. Nevyjádří-li se objednatel ke změně nebo přibrání poddodavatele </w:t>
      </w:r>
      <w:r w:rsidR="00A82A2C" w:rsidRPr="009B3AE1">
        <w:rPr>
          <w:rFonts w:ascii="Arial" w:hAnsi="Arial" w:cs="Arial"/>
          <w:sz w:val="22"/>
          <w:szCs w:val="22"/>
        </w:rPr>
        <w:t xml:space="preserve">v přiměřené lhůtě, platí, že souhlas udělil. </w:t>
      </w:r>
    </w:p>
    <w:p w14:paraId="1CC0B066" w14:textId="77777777" w:rsidR="0078747B" w:rsidRPr="009B3AE1" w:rsidRDefault="007A4FCD" w:rsidP="00B87F92">
      <w:pPr>
        <w:numPr>
          <w:ilvl w:val="0"/>
          <w:numId w:val="11"/>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t xml:space="preserve">Poskytovatel </w:t>
      </w:r>
      <w:r w:rsidR="0078747B" w:rsidRPr="009B3AE1">
        <w:rPr>
          <w:rFonts w:ascii="Arial" w:hAnsi="Arial" w:cs="Arial"/>
          <w:sz w:val="22"/>
          <w:szCs w:val="22"/>
        </w:rPr>
        <w:t>je povinen</w:t>
      </w:r>
      <w:r w:rsidR="00C35D06" w:rsidRPr="009B3AE1">
        <w:rPr>
          <w:rFonts w:ascii="Arial" w:hAnsi="Arial" w:cs="Arial"/>
          <w:sz w:val="22"/>
          <w:szCs w:val="22"/>
        </w:rPr>
        <w:t xml:space="preserve"> počínat si v místech plnění</w:t>
      </w:r>
      <w:r w:rsidR="00713996" w:rsidRPr="009B3AE1">
        <w:rPr>
          <w:rFonts w:ascii="Arial" w:hAnsi="Arial" w:cs="Arial"/>
          <w:sz w:val="22"/>
          <w:szCs w:val="22"/>
        </w:rPr>
        <w:t xml:space="preserve"> tak, aby nedocházelo </w:t>
      </w:r>
      <w:r w:rsidR="00C35D06" w:rsidRPr="009B3AE1">
        <w:rPr>
          <w:rFonts w:ascii="Arial" w:hAnsi="Arial" w:cs="Arial"/>
          <w:sz w:val="22"/>
          <w:szCs w:val="22"/>
        </w:rPr>
        <w:t>ke škodám na majetku objednatele a</w:t>
      </w:r>
      <w:r w:rsidR="00DD1465" w:rsidRPr="009B3AE1">
        <w:rPr>
          <w:rFonts w:ascii="Arial" w:hAnsi="Arial" w:cs="Arial"/>
          <w:sz w:val="22"/>
          <w:szCs w:val="22"/>
        </w:rPr>
        <w:t> </w:t>
      </w:r>
      <w:r w:rsidR="00C35D06" w:rsidRPr="009B3AE1">
        <w:rPr>
          <w:rFonts w:ascii="Arial" w:hAnsi="Arial" w:cs="Arial"/>
          <w:sz w:val="22"/>
          <w:szCs w:val="22"/>
        </w:rPr>
        <w:t>třetích osob nacházejících se v míst</w:t>
      </w:r>
      <w:r w:rsidR="006E2C03" w:rsidRPr="009B3AE1">
        <w:rPr>
          <w:rFonts w:ascii="Arial" w:hAnsi="Arial" w:cs="Arial"/>
          <w:sz w:val="22"/>
          <w:szCs w:val="22"/>
        </w:rPr>
        <w:t>ě</w:t>
      </w:r>
      <w:r w:rsidR="00C35D06" w:rsidRPr="009B3AE1">
        <w:rPr>
          <w:rFonts w:ascii="Arial" w:hAnsi="Arial" w:cs="Arial"/>
          <w:sz w:val="22"/>
          <w:szCs w:val="22"/>
        </w:rPr>
        <w:t xml:space="preserve"> plnění. </w:t>
      </w:r>
      <w:r w:rsidRPr="009B3AE1">
        <w:rPr>
          <w:rFonts w:ascii="Arial" w:hAnsi="Arial" w:cs="Arial"/>
          <w:sz w:val="22"/>
          <w:szCs w:val="22"/>
        </w:rPr>
        <w:t xml:space="preserve">Poskytovatel </w:t>
      </w:r>
      <w:r w:rsidR="00C35D06" w:rsidRPr="009B3AE1">
        <w:rPr>
          <w:rFonts w:ascii="Arial" w:hAnsi="Arial" w:cs="Arial"/>
          <w:sz w:val="22"/>
          <w:szCs w:val="22"/>
        </w:rPr>
        <w:t>odpovídá objednateli za</w:t>
      </w:r>
      <w:r w:rsidR="000F243F" w:rsidRPr="009B3AE1">
        <w:rPr>
          <w:rFonts w:ascii="Arial" w:hAnsi="Arial" w:cs="Arial"/>
          <w:sz w:val="22"/>
          <w:szCs w:val="22"/>
        </w:rPr>
        <w:t> </w:t>
      </w:r>
      <w:r w:rsidR="00C35D06" w:rsidRPr="009B3AE1">
        <w:rPr>
          <w:rFonts w:ascii="Arial" w:hAnsi="Arial" w:cs="Arial"/>
          <w:sz w:val="22"/>
          <w:szCs w:val="22"/>
        </w:rPr>
        <w:t xml:space="preserve">veškerou </w:t>
      </w:r>
      <w:r w:rsidR="0078747B" w:rsidRPr="009B3AE1">
        <w:rPr>
          <w:rFonts w:ascii="Arial" w:hAnsi="Arial" w:cs="Arial"/>
          <w:sz w:val="22"/>
          <w:szCs w:val="22"/>
        </w:rPr>
        <w:t>újmu</w:t>
      </w:r>
      <w:r w:rsidR="00C35D06" w:rsidRPr="009B3AE1">
        <w:rPr>
          <w:rFonts w:ascii="Arial" w:hAnsi="Arial" w:cs="Arial"/>
          <w:sz w:val="22"/>
          <w:szCs w:val="22"/>
        </w:rPr>
        <w:t xml:space="preserve">, která objednateli vznikne v souvislosti s plněním předmětu této smlouvy </w:t>
      </w:r>
      <w:r w:rsidRPr="009B3AE1">
        <w:rPr>
          <w:rFonts w:ascii="Arial" w:hAnsi="Arial" w:cs="Arial"/>
          <w:sz w:val="22"/>
          <w:szCs w:val="22"/>
        </w:rPr>
        <w:t>poskytovatelem</w:t>
      </w:r>
      <w:r w:rsidR="00C35D06" w:rsidRPr="009B3AE1">
        <w:rPr>
          <w:rFonts w:ascii="Arial" w:hAnsi="Arial" w:cs="Arial"/>
          <w:sz w:val="22"/>
          <w:szCs w:val="22"/>
        </w:rPr>
        <w:t xml:space="preserve">. Vzniklou </w:t>
      </w:r>
      <w:r w:rsidR="0078747B" w:rsidRPr="009B3AE1">
        <w:rPr>
          <w:rFonts w:ascii="Arial" w:hAnsi="Arial" w:cs="Arial"/>
          <w:sz w:val="22"/>
          <w:szCs w:val="22"/>
        </w:rPr>
        <w:t>újmu</w:t>
      </w:r>
      <w:r w:rsidR="00C35D06" w:rsidRPr="009B3AE1">
        <w:rPr>
          <w:rFonts w:ascii="Arial" w:hAnsi="Arial" w:cs="Arial"/>
          <w:sz w:val="22"/>
          <w:szCs w:val="22"/>
        </w:rPr>
        <w:t xml:space="preserve"> </w:t>
      </w:r>
      <w:r w:rsidRPr="009B3AE1">
        <w:rPr>
          <w:rFonts w:ascii="Arial" w:hAnsi="Arial" w:cs="Arial"/>
          <w:sz w:val="22"/>
          <w:szCs w:val="22"/>
        </w:rPr>
        <w:t xml:space="preserve">poskytovatel </w:t>
      </w:r>
      <w:r w:rsidR="00C35D06" w:rsidRPr="009B3AE1">
        <w:rPr>
          <w:rFonts w:ascii="Arial" w:hAnsi="Arial" w:cs="Arial"/>
          <w:sz w:val="22"/>
          <w:szCs w:val="22"/>
        </w:rPr>
        <w:t xml:space="preserve">odstraní neprodleně na své náklady; v případě nemožnosti odstranění vzniklé </w:t>
      </w:r>
      <w:r w:rsidR="0078747B" w:rsidRPr="009B3AE1">
        <w:rPr>
          <w:rFonts w:ascii="Arial" w:hAnsi="Arial" w:cs="Arial"/>
          <w:sz w:val="22"/>
          <w:szCs w:val="22"/>
        </w:rPr>
        <w:t>újmy</w:t>
      </w:r>
      <w:r w:rsidR="00C35D06" w:rsidRPr="009B3AE1">
        <w:rPr>
          <w:rFonts w:ascii="Arial" w:hAnsi="Arial" w:cs="Arial"/>
          <w:sz w:val="22"/>
          <w:szCs w:val="22"/>
        </w:rPr>
        <w:t xml:space="preserve"> bude tato </w:t>
      </w:r>
      <w:r w:rsidRPr="009B3AE1">
        <w:rPr>
          <w:rFonts w:ascii="Arial" w:hAnsi="Arial" w:cs="Arial"/>
          <w:sz w:val="22"/>
          <w:szCs w:val="22"/>
        </w:rPr>
        <w:t xml:space="preserve">poskytovatelem </w:t>
      </w:r>
      <w:r w:rsidR="00C35D06" w:rsidRPr="009B3AE1">
        <w:rPr>
          <w:rFonts w:ascii="Arial" w:hAnsi="Arial" w:cs="Arial"/>
          <w:sz w:val="22"/>
          <w:szCs w:val="22"/>
        </w:rPr>
        <w:t xml:space="preserve">objednateli nahrazena v penězích. </w:t>
      </w:r>
      <w:r w:rsidR="00614AD4" w:rsidRPr="009B3AE1">
        <w:rPr>
          <w:rFonts w:ascii="Arial" w:hAnsi="Arial" w:cs="Arial"/>
          <w:sz w:val="22"/>
          <w:szCs w:val="22"/>
        </w:rPr>
        <w:t>Ve zbytku se náhrada újmy řídí občanským zákoníkem.</w:t>
      </w:r>
    </w:p>
    <w:p w14:paraId="273BFC0B" w14:textId="7AE26AEB" w:rsidR="00871EBD" w:rsidRPr="009B3AE1" w:rsidRDefault="007A4FCD" w:rsidP="00B87F92">
      <w:pPr>
        <w:numPr>
          <w:ilvl w:val="0"/>
          <w:numId w:val="11"/>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lastRenderedPageBreak/>
        <w:t xml:space="preserve">Poskytovatel </w:t>
      </w:r>
      <w:r w:rsidR="00C35D06" w:rsidRPr="009B3AE1">
        <w:rPr>
          <w:rFonts w:ascii="Arial" w:hAnsi="Arial" w:cs="Arial"/>
          <w:sz w:val="22"/>
          <w:szCs w:val="22"/>
        </w:rPr>
        <w:t xml:space="preserve">se zavazuje po dobu trvání této smlouvy mít </w:t>
      </w:r>
      <w:r w:rsidR="004A0AF4" w:rsidRPr="009B3AE1">
        <w:rPr>
          <w:rFonts w:ascii="Arial" w:hAnsi="Arial" w:cs="Arial"/>
          <w:sz w:val="22"/>
          <w:szCs w:val="22"/>
        </w:rPr>
        <w:t xml:space="preserve">sjednané </w:t>
      </w:r>
      <w:r w:rsidR="00C35D06" w:rsidRPr="009B3AE1">
        <w:rPr>
          <w:rFonts w:ascii="Arial" w:hAnsi="Arial" w:cs="Arial"/>
          <w:sz w:val="22"/>
          <w:szCs w:val="22"/>
        </w:rPr>
        <w:t>pojištění odpovědnosti za škodu</w:t>
      </w:r>
      <w:r w:rsidR="00AB342F" w:rsidRPr="009B3AE1">
        <w:rPr>
          <w:rFonts w:ascii="Arial" w:hAnsi="Arial" w:cs="Arial"/>
          <w:sz w:val="22"/>
          <w:szCs w:val="22"/>
        </w:rPr>
        <w:t xml:space="preserve"> způsobenou </w:t>
      </w:r>
      <w:r w:rsidR="0029757A" w:rsidRPr="009B3AE1">
        <w:rPr>
          <w:rFonts w:ascii="Arial" w:hAnsi="Arial" w:cs="Arial"/>
          <w:sz w:val="22"/>
          <w:szCs w:val="22"/>
        </w:rPr>
        <w:t>třetím osobám jeho činností, včetně možných škod způsobených jeho pracovníky</w:t>
      </w:r>
      <w:r w:rsidR="00871EBD" w:rsidRPr="009B3AE1">
        <w:rPr>
          <w:rFonts w:ascii="Arial" w:hAnsi="Arial" w:cs="Arial"/>
          <w:sz w:val="22"/>
          <w:szCs w:val="22"/>
        </w:rPr>
        <w:t xml:space="preserve">, a to </w:t>
      </w:r>
      <w:r w:rsidR="004A0AF4" w:rsidRPr="009B3AE1">
        <w:rPr>
          <w:rFonts w:ascii="Arial" w:hAnsi="Arial" w:cs="Arial"/>
          <w:sz w:val="22"/>
          <w:szCs w:val="22"/>
        </w:rPr>
        <w:t xml:space="preserve">s limitem pojistného plnění min. </w:t>
      </w:r>
      <w:r w:rsidR="00D31739" w:rsidRPr="004A0366">
        <w:rPr>
          <w:rFonts w:ascii="Arial" w:hAnsi="Arial" w:cs="Arial"/>
          <w:sz w:val="22"/>
          <w:szCs w:val="22"/>
        </w:rPr>
        <w:t>1</w:t>
      </w:r>
      <w:r w:rsidR="00236E45" w:rsidRPr="004A0366">
        <w:rPr>
          <w:rFonts w:ascii="Arial" w:hAnsi="Arial" w:cs="Arial"/>
          <w:sz w:val="22"/>
          <w:szCs w:val="22"/>
        </w:rPr>
        <w:t>.0</w:t>
      </w:r>
      <w:r w:rsidR="002502CF" w:rsidRPr="004A0366">
        <w:rPr>
          <w:rFonts w:ascii="Arial" w:hAnsi="Arial" w:cs="Arial"/>
          <w:sz w:val="22"/>
          <w:szCs w:val="22"/>
        </w:rPr>
        <w:t>00.000,- Kč</w:t>
      </w:r>
      <w:r w:rsidR="00F57D81" w:rsidRPr="004A0366">
        <w:rPr>
          <w:rFonts w:ascii="Arial" w:hAnsi="Arial" w:cs="Arial"/>
          <w:sz w:val="22"/>
          <w:szCs w:val="22"/>
        </w:rPr>
        <w:t xml:space="preserve"> (slovy: </w:t>
      </w:r>
      <w:r w:rsidR="00D31739" w:rsidRPr="004A0366">
        <w:rPr>
          <w:rFonts w:ascii="Arial" w:hAnsi="Arial" w:cs="Arial"/>
          <w:sz w:val="22"/>
          <w:szCs w:val="22"/>
        </w:rPr>
        <w:t>jeden milion</w:t>
      </w:r>
      <w:r w:rsidR="00DD1465" w:rsidRPr="004A0366">
        <w:rPr>
          <w:rFonts w:ascii="Arial" w:hAnsi="Arial" w:cs="Arial"/>
          <w:sz w:val="22"/>
          <w:szCs w:val="22"/>
        </w:rPr>
        <w:t xml:space="preserve"> </w:t>
      </w:r>
      <w:r w:rsidR="00F57D81" w:rsidRPr="004A0366">
        <w:rPr>
          <w:rFonts w:ascii="Arial" w:hAnsi="Arial" w:cs="Arial"/>
          <w:sz w:val="22"/>
          <w:szCs w:val="22"/>
        </w:rPr>
        <w:t>korun</w:t>
      </w:r>
      <w:r w:rsidR="00DD1465" w:rsidRPr="004A0366">
        <w:rPr>
          <w:rFonts w:ascii="Arial" w:hAnsi="Arial" w:cs="Arial"/>
          <w:sz w:val="22"/>
          <w:szCs w:val="22"/>
        </w:rPr>
        <w:t xml:space="preserve"> </w:t>
      </w:r>
      <w:r w:rsidR="00F57D81" w:rsidRPr="004A0366">
        <w:rPr>
          <w:rFonts w:ascii="Arial" w:hAnsi="Arial" w:cs="Arial"/>
          <w:sz w:val="22"/>
          <w:szCs w:val="22"/>
        </w:rPr>
        <w:t>českých)</w:t>
      </w:r>
      <w:r w:rsidR="00C35D06" w:rsidRPr="004A0366">
        <w:rPr>
          <w:rFonts w:ascii="Arial" w:hAnsi="Arial" w:cs="Arial"/>
          <w:sz w:val="22"/>
          <w:szCs w:val="22"/>
        </w:rPr>
        <w:t xml:space="preserve">. </w:t>
      </w:r>
      <w:r w:rsidR="004A0AF4" w:rsidRPr="004A0366">
        <w:rPr>
          <w:rFonts w:ascii="Arial" w:hAnsi="Arial" w:cs="Arial"/>
          <w:sz w:val="22"/>
          <w:szCs w:val="22"/>
        </w:rPr>
        <w:t xml:space="preserve">Smluvní strany prohlašují, že </w:t>
      </w:r>
      <w:r w:rsidRPr="004A0366">
        <w:rPr>
          <w:rFonts w:ascii="Arial" w:hAnsi="Arial" w:cs="Arial"/>
          <w:sz w:val="22"/>
          <w:szCs w:val="22"/>
        </w:rPr>
        <w:t>poskyto</w:t>
      </w:r>
      <w:r w:rsidRPr="009B3AE1">
        <w:rPr>
          <w:rFonts w:ascii="Arial" w:hAnsi="Arial" w:cs="Arial"/>
          <w:sz w:val="22"/>
          <w:szCs w:val="22"/>
        </w:rPr>
        <w:t xml:space="preserve">vatel </w:t>
      </w:r>
      <w:r w:rsidR="004A0AF4" w:rsidRPr="009B3AE1">
        <w:rPr>
          <w:rFonts w:ascii="Arial" w:hAnsi="Arial" w:cs="Arial"/>
          <w:sz w:val="22"/>
          <w:szCs w:val="22"/>
        </w:rPr>
        <w:t>k prokázání sjednané</w:t>
      </w:r>
      <w:r w:rsidR="00ED7965" w:rsidRPr="009B3AE1">
        <w:rPr>
          <w:rFonts w:ascii="Arial" w:hAnsi="Arial" w:cs="Arial"/>
          <w:sz w:val="22"/>
          <w:szCs w:val="22"/>
        </w:rPr>
        <w:t>ho</w:t>
      </w:r>
      <w:r w:rsidR="004A0AF4" w:rsidRPr="009B3AE1">
        <w:rPr>
          <w:rFonts w:ascii="Arial" w:hAnsi="Arial" w:cs="Arial"/>
          <w:sz w:val="22"/>
          <w:szCs w:val="22"/>
        </w:rPr>
        <w:t xml:space="preserve"> </w:t>
      </w:r>
      <w:r w:rsidR="00ED7965" w:rsidRPr="009B3AE1">
        <w:rPr>
          <w:rFonts w:ascii="Arial" w:hAnsi="Arial" w:cs="Arial"/>
          <w:sz w:val="22"/>
          <w:szCs w:val="22"/>
        </w:rPr>
        <w:t>pojištění</w:t>
      </w:r>
      <w:r w:rsidR="004A0AF4" w:rsidRPr="009B3AE1">
        <w:rPr>
          <w:rFonts w:ascii="Arial" w:hAnsi="Arial" w:cs="Arial"/>
          <w:sz w:val="22"/>
          <w:szCs w:val="22"/>
        </w:rPr>
        <w:t xml:space="preserve"> dle tohoto ustanovení předal objednateli před podpisem této smlouvy kopii pojistné smlouvy (pojistného certifikátu)</w:t>
      </w:r>
      <w:r w:rsidR="00721577" w:rsidRPr="009B3AE1">
        <w:rPr>
          <w:rFonts w:ascii="Arial" w:hAnsi="Arial" w:cs="Arial"/>
          <w:sz w:val="22"/>
          <w:szCs w:val="22"/>
        </w:rPr>
        <w:t xml:space="preserve"> k prokázání sjednaného pojištění dle předchozí věty</w:t>
      </w:r>
      <w:r w:rsidR="004A0AF4" w:rsidRPr="009B3AE1">
        <w:rPr>
          <w:rFonts w:ascii="Arial" w:hAnsi="Arial" w:cs="Arial"/>
          <w:sz w:val="22"/>
          <w:szCs w:val="22"/>
        </w:rPr>
        <w:t>.</w:t>
      </w:r>
      <w:r w:rsidR="00F50AA3" w:rsidRPr="009B3AE1">
        <w:rPr>
          <w:rFonts w:ascii="Arial" w:hAnsi="Arial" w:cs="Arial"/>
          <w:sz w:val="22"/>
          <w:szCs w:val="22"/>
        </w:rPr>
        <w:t xml:space="preserve"> </w:t>
      </w:r>
      <w:r w:rsidRPr="009B3AE1">
        <w:rPr>
          <w:rFonts w:ascii="Arial" w:hAnsi="Arial" w:cs="Arial"/>
          <w:sz w:val="22"/>
          <w:szCs w:val="22"/>
        </w:rPr>
        <w:t xml:space="preserve">Poskytovatel </w:t>
      </w:r>
      <w:r w:rsidR="004A0AF4" w:rsidRPr="009B3AE1">
        <w:rPr>
          <w:rFonts w:ascii="Arial" w:hAnsi="Arial" w:cs="Arial"/>
          <w:sz w:val="22"/>
          <w:szCs w:val="22"/>
        </w:rPr>
        <w:t>je</w:t>
      </w:r>
      <w:r w:rsidR="005E2518" w:rsidRPr="009B3AE1">
        <w:rPr>
          <w:rFonts w:ascii="Arial" w:hAnsi="Arial" w:cs="Arial"/>
          <w:sz w:val="22"/>
          <w:szCs w:val="22"/>
        </w:rPr>
        <w:t xml:space="preserve"> povinen předat kopii aktuální</w:t>
      </w:r>
      <w:r w:rsidR="004A0AF4" w:rsidRPr="009B3AE1">
        <w:rPr>
          <w:rFonts w:ascii="Arial" w:hAnsi="Arial" w:cs="Arial"/>
          <w:sz w:val="22"/>
          <w:szCs w:val="22"/>
        </w:rPr>
        <w:t xml:space="preserve"> pojistné smlouvy (pojistného certifikátu) objednateli kdykoliv na vyžádání objednatele, a to bez zbytečného o</w:t>
      </w:r>
      <w:r w:rsidR="003A5616" w:rsidRPr="009B3AE1">
        <w:rPr>
          <w:rFonts w:ascii="Arial" w:hAnsi="Arial" w:cs="Arial"/>
          <w:sz w:val="22"/>
          <w:szCs w:val="22"/>
        </w:rPr>
        <w:t>dkladu, nejpozději však do 10</w:t>
      </w:r>
      <w:r w:rsidR="004A0AF4" w:rsidRPr="009B3AE1">
        <w:rPr>
          <w:rFonts w:ascii="Arial" w:hAnsi="Arial" w:cs="Arial"/>
          <w:sz w:val="22"/>
          <w:szCs w:val="22"/>
        </w:rPr>
        <w:t xml:space="preserve"> pracovních dnů od doručení písemné žádosti objednatele. Nepřed</w:t>
      </w:r>
      <w:r w:rsidR="00871EBD" w:rsidRPr="009B3AE1">
        <w:rPr>
          <w:rFonts w:ascii="Arial" w:hAnsi="Arial" w:cs="Arial"/>
          <w:sz w:val="22"/>
          <w:szCs w:val="22"/>
        </w:rPr>
        <w:t xml:space="preserve">á-li </w:t>
      </w:r>
      <w:r w:rsidRPr="009B3AE1">
        <w:rPr>
          <w:rFonts w:ascii="Arial" w:hAnsi="Arial" w:cs="Arial"/>
          <w:sz w:val="22"/>
          <w:szCs w:val="22"/>
        </w:rPr>
        <w:t xml:space="preserve">poskytovatel </w:t>
      </w:r>
      <w:r w:rsidR="00871EBD" w:rsidRPr="009B3AE1">
        <w:rPr>
          <w:rFonts w:ascii="Arial" w:hAnsi="Arial" w:cs="Arial"/>
          <w:sz w:val="22"/>
          <w:szCs w:val="22"/>
        </w:rPr>
        <w:t>kopii aktuální</w:t>
      </w:r>
      <w:r w:rsidR="004A0AF4" w:rsidRPr="009B3AE1">
        <w:rPr>
          <w:rFonts w:ascii="Arial" w:hAnsi="Arial" w:cs="Arial"/>
          <w:sz w:val="22"/>
          <w:szCs w:val="22"/>
        </w:rPr>
        <w:t xml:space="preserve"> pojistné smlouvy (pojistného certifikátu) dle</w:t>
      </w:r>
      <w:r w:rsidR="00871EBD" w:rsidRPr="009B3AE1">
        <w:rPr>
          <w:rFonts w:ascii="Arial" w:hAnsi="Arial" w:cs="Arial"/>
          <w:sz w:val="22"/>
          <w:szCs w:val="22"/>
        </w:rPr>
        <w:t xml:space="preserve"> této smlouvy, </w:t>
      </w:r>
      <w:r w:rsidR="0074157B" w:rsidRPr="009B3AE1">
        <w:rPr>
          <w:rFonts w:ascii="Arial" w:hAnsi="Arial" w:cs="Arial"/>
          <w:sz w:val="22"/>
          <w:szCs w:val="22"/>
        </w:rPr>
        <w:t>má se za to</w:t>
      </w:r>
      <w:r w:rsidR="00871EBD" w:rsidRPr="009B3AE1">
        <w:rPr>
          <w:rFonts w:ascii="Arial" w:hAnsi="Arial" w:cs="Arial"/>
          <w:sz w:val="22"/>
          <w:szCs w:val="22"/>
        </w:rPr>
        <w:t xml:space="preserve">, že </w:t>
      </w:r>
      <w:r w:rsidRPr="009B3AE1">
        <w:rPr>
          <w:rFonts w:ascii="Arial" w:hAnsi="Arial" w:cs="Arial"/>
          <w:sz w:val="22"/>
          <w:szCs w:val="22"/>
        </w:rPr>
        <w:t xml:space="preserve">poskytovatel </w:t>
      </w:r>
      <w:r w:rsidR="004A0AF4" w:rsidRPr="009B3AE1">
        <w:rPr>
          <w:rFonts w:ascii="Arial" w:hAnsi="Arial" w:cs="Arial"/>
          <w:sz w:val="22"/>
          <w:szCs w:val="22"/>
        </w:rPr>
        <w:t>není pojištěn ve smyslu tohoto ustanovení</w:t>
      </w:r>
      <w:r w:rsidR="00871EBD" w:rsidRPr="009B3AE1">
        <w:rPr>
          <w:rFonts w:ascii="Arial" w:hAnsi="Arial" w:cs="Arial"/>
          <w:sz w:val="22"/>
          <w:szCs w:val="22"/>
        </w:rPr>
        <w:t>.</w:t>
      </w:r>
    </w:p>
    <w:p w14:paraId="24A96790" w14:textId="77777777" w:rsidR="00C23432" w:rsidRPr="009B3AE1" w:rsidRDefault="007C3205" w:rsidP="00B87F92">
      <w:pPr>
        <w:numPr>
          <w:ilvl w:val="0"/>
          <w:numId w:val="11"/>
        </w:numPr>
        <w:tabs>
          <w:tab w:val="left" w:pos="426"/>
        </w:tabs>
        <w:ind w:left="425" w:right="6" w:hanging="425"/>
        <w:jc w:val="both"/>
        <w:rPr>
          <w:rFonts w:ascii="Arial" w:hAnsi="Arial" w:cs="Arial"/>
          <w:sz w:val="22"/>
          <w:szCs w:val="22"/>
        </w:rPr>
      </w:pPr>
      <w:r w:rsidRPr="009B3AE1">
        <w:rPr>
          <w:rFonts w:ascii="Arial" w:hAnsi="Arial" w:cs="Arial"/>
          <w:sz w:val="22"/>
          <w:szCs w:val="22"/>
        </w:rPr>
        <w:t xml:space="preserve">Poskytovatel je povinen zavést úklidovou knihu a řádně jí používat. Do úklidové knihy budou zaznamenávány informace a zprávy mezi pracovníky objednatele a pracovníky poskytovatele souvisejícími s plněním této smlouvy, a to zejména záznam zjištěných nedostatků v plnění předmětu smlouvy, případně také záznamy docházky či jiné související záznamy. Další skutečnosti budou do úklidové </w:t>
      </w:r>
      <w:r w:rsidR="00E048C7" w:rsidRPr="009B3AE1">
        <w:rPr>
          <w:rFonts w:ascii="Arial" w:hAnsi="Arial" w:cs="Arial"/>
          <w:sz w:val="22"/>
          <w:szCs w:val="22"/>
        </w:rPr>
        <w:t>knihy zaznamenávány po dohodě s </w:t>
      </w:r>
      <w:r w:rsidRPr="009B3AE1">
        <w:rPr>
          <w:rFonts w:ascii="Arial" w:hAnsi="Arial" w:cs="Arial"/>
          <w:sz w:val="22"/>
          <w:szCs w:val="22"/>
        </w:rPr>
        <w:t>objednatelem.</w:t>
      </w:r>
    </w:p>
    <w:p w14:paraId="5F2681A9" w14:textId="6C909F83" w:rsidR="00C23432" w:rsidRPr="009B3AE1" w:rsidRDefault="00C23432" w:rsidP="00B87F92">
      <w:pPr>
        <w:numPr>
          <w:ilvl w:val="0"/>
          <w:numId w:val="11"/>
        </w:numPr>
        <w:tabs>
          <w:tab w:val="left" w:pos="426"/>
        </w:tabs>
        <w:spacing w:before="120"/>
        <w:ind w:left="425" w:right="6" w:hanging="425"/>
        <w:jc w:val="both"/>
        <w:rPr>
          <w:rFonts w:ascii="Arial" w:hAnsi="Arial" w:cs="Arial"/>
          <w:sz w:val="22"/>
          <w:szCs w:val="22"/>
        </w:rPr>
      </w:pPr>
      <w:r w:rsidRPr="009B3AE1">
        <w:rPr>
          <w:rFonts w:ascii="Arial" w:hAnsi="Arial" w:cs="Arial"/>
          <w:sz w:val="22"/>
          <w:szCs w:val="22"/>
        </w:rPr>
        <w:t xml:space="preserve">Poskytovatel je povinen před podpisem smlouvy předložit objednateli písemný souhlas všech pracovníků, kteří budou v místě plnění úklid provádět, se zpracováním jejich osobních údajů dle Čl. I. odst. 5 a Čl. V. odst. 8 smlouvy. V případě změny kteréhokoliv z těchto pracovníků je poskytovatel povinen předložit objednateli písemný souhlas nového pracovníka </w:t>
      </w:r>
      <w:bookmarkStart w:id="0" w:name="_Hlk112248319"/>
      <w:r w:rsidRPr="009B3AE1">
        <w:rPr>
          <w:rFonts w:ascii="Arial" w:hAnsi="Arial" w:cs="Arial"/>
          <w:sz w:val="22"/>
          <w:szCs w:val="22"/>
        </w:rPr>
        <w:t xml:space="preserve">se zpracováním jeho osobních údajů </w:t>
      </w:r>
      <w:bookmarkEnd w:id="0"/>
      <w:r w:rsidRPr="009B3AE1">
        <w:rPr>
          <w:rFonts w:ascii="Arial" w:hAnsi="Arial" w:cs="Arial"/>
          <w:sz w:val="22"/>
          <w:szCs w:val="22"/>
        </w:rPr>
        <w:t xml:space="preserve">dle předchozí věty před nástupem tohoto pracovníka k plnění úklidových prací. </w:t>
      </w:r>
    </w:p>
    <w:p w14:paraId="07B4203E" w14:textId="1BCED8B6" w:rsidR="00CB09BD" w:rsidRPr="009B3AE1" w:rsidRDefault="002A3B75" w:rsidP="00B87F92">
      <w:pPr>
        <w:numPr>
          <w:ilvl w:val="0"/>
          <w:numId w:val="11"/>
        </w:numPr>
        <w:tabs>
          <w:tab w:val="left" w:pos="426"/>
        </w:tabs>
        <w:spacing w:before="120"/>
        <w:ind w:left="425" w:right="6" w:hanging="425"/>
        <w:jc w:val="both"/>
        <w:rPr>
          <w:rFonts w:ascii="Arial" w:hAnsi="Arial" w:cs="Arial"/>
          <w:sz w:val="22"/>
          <w:szCs w:val="22"/>
        </w:rPr>
      </w:pPr>
      <w:r w:rsidRPr="009B3AE1">
        <w:rPr>
          <w:rFonts w:ascii="Arial" w:hAnsi="Arial" w:cs="Arial"/>
          <w:sz w:val="22"/>
          <w:szCs w:val="22"/>
        </w:rPr>
        <w:t>Poskytovatel se zavazuje, že po celou dobu trvání smluvního poměru založeného touto smlouvou zajistí dodržování veškerých pracovněprávních předpisů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smlouvy budou podílet, bez ohledu na to, zda budou činnosti prováděny přímo poskytovatelem a jeho zaměstnanci, či poddodavatelem.</w:t>
      </w:r>
      <w:r w:rsidR="00CB09BD" w:rsidRPr="009B3AE1">
        <w:rPr>
          <w:rFonts w:ascii="Arial" w:hAnsi="Arial" w:cs="Arial"/>
          <w:sz w:val="22"/>
          <w:szCs w:val="22"/>
        </w:rPr>
        <w:t xml:space="preserve"> </w:t>
      </w:r>
      <w:r w:rsidR="00736192" w:rsidRPr="009B3AE1">
        <w:rPr>
          <w:rFonts w:ascii="Arial" w:hAnsi="Arial" w:cs="Arial"/>
          <w:sz w:val="22"/>
          <w:szCs w:val="22"/>
        </w:rPr>
        <w:t>Poskytovatel se zavazuje, že realizace předmětu této smlouvy bude prováděna v souladu s úmluvami Mezinárodní organizace práce, jimiž je Česká republika vázána, zejména s úmluvami, které upravují stejné odměňování pracujících mužů a žen za práci stejné hodnoty, diskriminaci, bezpečnost a zdraví pracovníků, a pracovní prostředí.</w:t>
      </w:r>
    </w:p>
    <w:p w14:paraId="034449F9" w14:textId="4E80C4E3" w:rsidR="002A3B75" w:rsidRPr="009B3AE1" w:rsidRDefault="00CB09BD" w:rsidP="00B87F92">
      <w:pPr>
        <w:numPr>
          <w:ilvl w:val="0"/>
          <w:numId w:val="11"/>
        </w:numPr>
        <w:tabs>
          <w:tab w:val="left" w:pos="426"/>
        </w:tabs>
        <w:spacing w:before="120"/>
        <w:ind w:left="425" w:right="6" w:hanging="425"/>
        <w:jc w:val="both"/>
        <w:rPr>
          <w:rFonts w:ascii="Arial" w:hAnsi="Arial" w:cs="Arial"/>
          <w:sz w:val="22"/>
          <w:szCs w:val="22"/>
        </w:rPr>
      </w:pPr>
      <w:r w:rsidRPr="009B3AE1">
        <w:rPr>
          <w:rFonts w:ascii="Arial" w:hAnsi="Arial" w:cs="Arial"/>
          <w:sz w:val="22"/>
          <w:szCs w:val="22"/>
        </w:rPr>
        <w:t>Poskytovatel se zavazuje zachovávat férové vztahy ke svým poddodavatelům, zejména pak, že zajistí řádné a včasné plnění svých finančních závazků vůči poddodavatelům, kteří poskytují plnění za účelem splnění předmětu této smlouvy. Za řádné a včasné plnění poskytovatele se považuje uhrazení poddodavatelem vystavených faktur za jím řádně provedené plnění, a to vždy nejpozději do 30 dnů ode dne, kdy poskytovatel obdržel platbu ze strany objednatele, vztahující se k příslušné části plnění realizované poddodavatelem. Objednatel je oprávněn v průběhu plnění této smlouvy přiměřeně kontrolovat dodržování přijatých závazků poskytovatele vůči jeho poddodavatelům, vyzývat k nápravě a odstranění případně zjištěných nedostatků.</w:t>
      </w:r>
    </w:p>
    <w:p w14:paraId="3D0E0784" w14:textId="50A0ED89" w:rsidR="00A74FE3" w:rsidRPr="009B3AE1" w:rsidRDefault="00A74FE3" w:rsidP="00B87F92">
      <w:pPr>
        <w:numPr>
          <w:ilvl w:val="0"/>
          <w:numId w:val="11"/>
        </w:numPr>
        <w:tabs>
          <w:tab w:val="left" w:pos="426"/>
        </w:tabs>
        <w:spacing w:before="120"/>
        <w:ind w:left="425" w:right="6" w:hanging="425"/>
        <w:jc w:val="both"/>
        <w:rPr>
          <w:rFonts w:ascii="Arial" w:hAnsi="Arial" w:cs="Arial"/>
          <w:sz w:val="22"/>
          <w:szCs w:val="22"/>
        </w:rPr>
      </w:pPr>
      <w:r w:rsidRPr="009B3AE1">
        <w:rPr>
          <w:rFonts w:ascii="Arial" w:hAnsi="Arial" w:cs="Arial"/>
          <w:sz w:val="22"/>
          <w:szCs w:val="22"/>
        </w:rPr>
        <w:t>Poskytovatel se zavazuje</w:t>
      </w:r>
      <w:r w:rsidR="00E76D1E" w:rsidRPr="009B3AE1">
        <w:rPr>
          <w:rFonts w:ascii="Arial" w:hAnsi="Arial" w:cs="Arial"/>
          <w:sz w:val="22"/>
          <w:szCs w:val="22"/>
        </w:rPr>
        <w:t>, že</w:t>
      </w:r>
      <w:r w:rsidRPr="009B3AE1">
        <w:rPr>
          <w:rFonts w:ascii="Arial" w:hAnsi="Arial" w:cs="Arial"/>
          <w:sz w:val="22"/>
          <w:szCs w:val="22"/>
        </w:rPr>
        <w:t xml:space="preserve"> při plnění předmětu této smlouvy </w:t>
      </w:r>
      <w:r w:rsidR="00E76D1E" w:rsidRPr="009B3AE1">
        <w:rPr>
          <w:rFonts w:ascii="Arial" w:hAnsi="Arial" w:cs="Arial"/>
          <w:sz w:val="22"/>
          <w:szCs w:val="22"/>
        </w:rPr>
        <w:t xml:space="preserve">bude </w:t>
      </w:r>
      <w:r w:rsidRPr="009B3AE1">
        <w:rPr>
          <w:rFonts w:ascii="Arial" w:hAnsi="Arial" w:cs="Arial"/>
          <w:sz w:val="22"/>
          <w:szCs w:val="22"/>
        </w:rPr>
        <w:t xml:space="preserve">v míře odpovídající předmětu požadovaného plnění </w:t>
      </w:r>
      <w:r w:rsidR="00E76D1E" w:rsidRPr="009B3AE1">
        <w:rPr>
          <w:rFonts w:ascii="Arial" w:hAnsi="Arial" w:cs="Arial"/>
          <w:sz w:val="22"/>
          <w:szCs w:val="22"/>
        </w:rPr>
        <w:t xml:space="preserve">a svým možnostem postupovat v souladu s Best Practice v daném oboru (management a organizace práce, </w:t>
      </w:r>
      <w:r w:rsidR="00F31343" w:rsidRPr="009B3AE1">
        <w:rPr>
          <w:rFonts w:ascii="Arial" w:hAnsi="Arial" w:cs="Arial"/>
          <w:sz w:val="22"/>
          <w:szCs w:val="22"/>
        </w:rPr>
        <w:t xml:space="preserve">průběžná </w:t>
      </w:r>
      <w:r w:rsidR="00E76D1E" w:rsidRPr="009B3AE1">
        <w:rPr>
          <w:rFonts w:ascii="Arial" w:hAnsi="Arial" w:cs="Arial"/>
          <w:sz w:val="22"/>
          <w:szCs w:val="22"/>
        </w:rPr>
        <w:t xml:space="preserve">obnova zařízení a nástrojů, </w:t>
      </w:r>
      <w:r w:rsidRPr="009B3AE1">
        <w:rPr>
          <w:rFonts w:ascii="Arial" w:hAnsi="Arial" w:cs="Arial"/>
          <w:sz w:val="22"/>
          <w:szCs w:val="22"/>
        </w:rPr>
        <w:t xml:space="preserve">inovativní </w:t>
      </w:r>
      <w:r w:rsidR="00E76D1E" w:rsidRPr="009B3AE1">
        <w:rPr>
          <w:rFonts w:ascii="Arial" w:hAnsi="Arial" w:cs="Arial"/>
          <w:sz w:val="22"/>
          <w:szCs w:val="22"/>
        </w:rPr>
        <w:t>postupy, prostředky a pomůcky).</w:t>
      </w:r>
      <w:r w:rsidR="00E34F57" w:rsidRPr="009B3AE1">
        <w:rPr>
          <w:rFonts w:ascii="Arial" w:hAnsi="Arial" w:cs="Arial"/>
          <w:sz w:val="22"/>
          <w:szCs w:val="22"/>
        </w:rPr>
        <w:t xml:space="preserve"> Poskytovatel se zavazuje postupovat v souladu se zavedeným způsobem třídění odpadů v prostorách objednatele, a k minimalizaci vlastní produkce odpadů při realizaci plnění dle této smlouvy u objednatele.</w:t>
      </w:r>
    </w:p>
    <w:p w14:paraId="038806E4" w14:textId="77777777" w:rsidR="00CE3853" w:rsidRPr="009B3AE1" w:rsidRDefault="00CE3853" w:rsidP="00CE3853">
      <w:pPr>
        <w:ind w:left="426" w:right="6"/>
        <w:jc w:val="both"/>
        <w:rPr>
          <w:rFonts w:ascii="Arial" w:hAnsi="Arial" w:cs="Arial"/>
          <w:sz w:val="22"/>
          <w:szCs w:val="22"/>
          <w:highlight w:val="red"/>
        </w:rPr>
      </w:pPr>
    </w:p>
    <w:p w14:paraId="2DE94B06" w14:textId="77777777" w:rsidR="00F92637" w:rsidRPr="009B3AE1" w:rsidRDefault="00E60762"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lastRenderedPageBreak/>
        <w:t>Čl</w:t>
      </w:r>
      <w:r w:rsidR="007016C1" w:rsidRPr="009B3AE1">
        <w:rPr>
          <w:rFonts w:ascii="Arial" w:hAnsi="Arial" w:cs="Arial"/>
          <w:b/>
          <w:sz w:val="22"/>
          <w:szCs w:val="22"/>
        </w:rPr>
        <w:t>ánek</w:t>
      </w:r>
    </w:p>
    <w:p w14:paraId="69EFF43A" w14:textId="77777777" w:rsidR="00E60762" w:rsidRPr="009B3AE1" w:rsidRDefault="00F92637" w:rsidP="00083C07">
      <w:pPr>
        <w:keepNext/>
        <w:keepLines/>
        <w:tabs>
          <w:tab w:val="left" w:pos="9356"/>
        </w:tabs>
        <w:spacing w:after="120"/>
        <w:ind w:right="6"/>
        <w:jc w:val="center"/>
        <w:rPr>
          <w:rFonts w:ascii="Arial" w:hAnsi="Arial" w:cs="Arial"/>
          <w:b/>
          <w:sz w:val="22"/>
          <w:szCs w:val="22"/>
        </w:rPr>
      </w:pPr>
      <w:r w:rsidRPr="009B3AE1">
        <w:rPr>
          <w:rFonts w:ascii="Arial" w:hAnsi="Arial" w:cs="Arial"/>
          <w:b/>
          <w:sz w:val="22"/>
          <w:szCs w:val="22"/>
        </w:rPr>
        <w:t>Prá</w:t>
      </w:r>
      <w:r w:rsidR="00E60762" w:rsidRPr="009B3AE1">
        <w:rPr>
          <w:rFonts w:ascii="Arial" w:hAnsi="Arial" w:cs="Arial"/>
          <w:b/>
          <w:sz w:val="22"/>
          <w:szCs w:val="22"/>
        </w:rPr>
        <w:t>va a povinnosti objednatele</w:t>
      </w:r>
    </w:p>
    <w:p w14:paraId="3579471D" w14:textId="77777777" w:rsidR="002C19FC" w:rsidRPr="009B3AE1" w:rsidRDefault="00E60762" w:rsidP="00935432">
      <w:pPr>
        <w:keepNext/>
        <w:keepLines/>
        <w:numPr>
          <w:ilvl w:val="0"/>
          <w:numId w:val="5"/>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 xml:space="preserve">Objednatel je povinen zajistit </w:t>
      </w:r>
      <w:r w:rsidR="00500ABA" w:rsidRPr="009B3AE1">
        <w:rPr>
          <w:rFonts w:ascii="Arial" w:hAnsi="Arial" w:cs="Arial"/>
          <w:sz w:val="22"/>
          <w:szCs w:val="22"/>
        </w:rPr>
        <w:t xml:space="preserve">poskytovateli </w:t>
      </w:r>
      <w:r w:rsidRPr="009B3AE1">
        <w:rPr>
          <w:rFonts w:ascii="Arial" w:hAnsi="Arial" w:cs="Arial"/>
          <w:sz w:val="22"/>
          <w:szCs w:val="22"/>
        </w:rPr>
        <w:t>přístup do prostor</w:t>
      </w:r>
      <w:r w:rsidR="00C57BDF" w:rsidRPr="009B3AE1">
        <w:rPr>
          <w:rFonts w:ascii="Arial" w:hAnsi="Arial" w:cs="Arial"/>
          <w:sz w:val="22"/>
          <w:szCs w:val="22"/>
        </w:rPr>
        <w:t xml:space="preserve"> budovy</w:t>
      </w:r>
      <w:r w:rsidRPr="009B3AE1">
        <w:rPr>
          <w:rFonts w:ascii="Arial" w:hAnsi="Arial" w:cs="Arial"/>
          <w:sz w:val="22"/>
          <w:szCs w:val="22"/>
        </w:rPr>
        <w:t>, v nichž budou prováděny úklidové práce a</w:t>
      </w:r>
      <w:r w:rsidR="00DD1465" w:rsidRPr="009B3AE1">
        <w:rPr>
          <w:rFonts w:ascii="Arial" w:hAnsi="Arial" w:cs="Arial"/>
          <w:sz w:val="22"/>
          <w:szCs w:val="22"/>
        </w:rPr>
        <w:t> p</w:t>
      </w:r>
      <w:r w:rsidRPr="009B3AE1">
        <w:rPr>
          <w:rFonts w:ascii="Arial" w:hAnsi="Arial" w:cs="Arial"/>
          <w:sz w:val="22"/>
          <w:szCs w:val="22"/>
        </w:rPr>
        <w:t xml:space="preserve">oskytnout mu další součinnost nutnou k provádění </w:t>
      </w:r>
      <w:r w:rsidR="007B7C96" w:rsidRPr="009B3AE1">
        <w:rPr>
          <w:rFonts w:ascii="Arial" w:hAnsi="Arial" w:cs="Arial"/>
          <w:sz w:val="22"/>
          <w:szCs w:val="22"/>
        </w:rPr>
        <w:t>těchto</w:t>
      </w:r>
      <w:r w:rsidRPr="009B3AE1">
        <w:rPr>
          <w:rFonts w:ascii="Arial" w:hAnsi="Arial" w:cs="Arial"/>
          <w:sz w:val="22"/>
          <w:szCs w:val="22"/>
        </w:rPr>
        <w:t xml:space="preserve"> prací.</w:t>
      </w:r>
    </w:p>
    <w:p w14:paraId="08A9E88C" w14:textId="77777777" w:rsidR="002C19FC" w:rsidRPr="009B3AE1" w:rsidRDefault="00E60762" w:rsidP="00935432">
      <w:pPr>
        <w:numPr>
          <w:ilvl w:val="0"/>
          <w:numId w:val="5"/>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Objednatel je povinen poskytnou</w:t>
      </w:r>
      <w:r w:rsidR="00EE0878" w:rsidRPr="009B3AE1">
        <w:rPr>
          <w:rFonts w:ascii="Arial" w:hAnsi="Arial" w:cs="Arial"/>
          <w:sz w:val="22"/>
          <w:szCs w:val="22"/>
        </w:rPr>
        <w:t xml:space="preserve">t </w:t>
      </w:r>
      <w:r w:rsidR="00500ABA" w:rsidRPr="009B3AE1">
        <w:rPr>
          <w:rFonts w:ascii="Arial" w:hAnsi="Arial" w:cs="Arial"/>
          <w:sz w:val="22"/>
          <w:szCs w:val="22"/>
        </w:rPr>
        <w:t xml:space="preserve">poskytovateli </w:t>
      </w:r>
      <w:r w:rsidR="00EE0878" w:rsidRPr="009B3AE1">
        <w:rPr>
          <w:rFonts w:ascii="Arial" w:hAnsi="Arial" w:cs="Arial"/>
          <w:sz w:val="22"/>
          <w:szCs w:val="22"/>
        </w:rPr>
        <w:t xml:space="preserve">bezúplatně </w:t>
      </w:r>
      <w:r w:rsidR="00250B71" w:rsidRPr="009B3AE1">
        <w:rPr>
          <w:rFonts w:ascii="Arial" w:hAnsi="Arial" w:cs="Arial"/>
          <w:sz w:val="22"/>
          <w:szCs w:val="22"/>
        </w:rPr>
        <w:t>uzamy</w:t>
      </w:r>
      <w:r w:rsidR="00DD6703" w:rsidRPr="009B3AE1">
        <w:rPr>
          <w:rFonts w:ascii="Arial" w:hAnsi="Arial" w:cs="Arial"/>
          <w:sz w:val="22"/>
          <w:szCs w:val="22"/>
        </w:rPr>
        <w:t>katelné skladovací prostory pro </w:t>
      </w:r>
      <w:r w:rsidR="00250B71" w:rsidRPr="009B3AE1">
        <w:rPr>
          <w:rFonts w:ascii="Arial" w:hAnsi="Arial" w:cs="Arial"/>
          <w:sz w:val="22"/>
          <w:szCs w:val="22"/>
        </w:rPr>
        <w:t>uložení prostředků na úklid</w:t>
      </w:r>
      <w:r w:rsidR="007B7C96" w:rsidRPr="009B3AE1">
        <w:rPr>
          <w:rFonts w:ascii="Arial" w:hAnsi="Arial" w:cs="Arial"/>
          <w:sz w:val="22"/>
          <w:szCs w:val="22"/>
        </w:rPr>
        <w:t xml:space="preserve"> </w:t>
      </w:r>
      <w:r w:rsidR="00E3757E" w:rsidRPr="009B3AE1">
        <w:rPr>
          <w:rFonts w:ascii="Arial" w:hAnsi="Arial" w:cs="Arial"/>
          <w:sz w:val="22"/>
          <w:szCs w:val="22"/>
        </w:rPr>
        <w:t xml:space="preserve">a na uskladnění hygienického materiálu </w:t>
      </w:r>
      <w:r w:rsidR="00500ABA" w:rsidRPr="009B3AE1">
        <w:rPr>
          <w:rFonts w:ascii="Arial" w:hAnsi="Arial" w:cs="Arial"/>
          <w:sz w:val="22"/>
          <w:szCs w:val="22"/>
        </w:rPr>
        <w:t xml:space="preserve">poskytovatele </w:t>
      </w:r>
      <w:r w:rsidR="007B7C96" w:rsidRPr="009B3AE1">
        <w:rPr>
          <w:rFonts w:ascii="Arial" w:hAnsi="Arial" w:cs="Arial"/>
          <w:sz w:val="22"/>
          <w:szCs w:val="22"/>
        </w:rPr>
        <w:t>a</w:t>
      </w:r>
      <w:r w:rsidR="00C45342" w:rsidRPr="009B3AE1">
        <w:rPr>
          <w:rFonts w:ascii="Arial" w:hAnsi="Arial" w:cs="Arial"/>
          <w:sz w:val="22"/>
          <w:szCs w:val="22"/>
        </w:rPr>
        <w:t xml:space="preserve"> prostor pro převlékání pracovníků </w:t>
      </w:r>
      <w:r w:rsidR="00500ABA" w:rsidRPr="009B3AE1">
        <w:rPr>
          <w:rFonts w:ascii="Arial" w:hAnsi="Arial" w:cs="Arial"/>
          <w:sz w:val="22"/>
          <w:szCs w:val="22"/>
        </w:rPr>
        <w:t xml:space="preserve">poskytovatele </w:t>
      </w:r>
      <w:r w:rsidR="007B7C96" w:rsidRPr="009B3AE1">
        <w:rPr>
          <w:rFonts w:ascii="Arial" w:hAnsi="Arial" w:cs="Arial"/>
          <w:sz w:val="22"/>
          <w:szCs w:val="22"/>
        </w:rPr>
        <w:t>zajišťujících</w:t>
      </w:r>
      <w:r w:rsidR="00C45342" w:rsidRPr="009B3AE1">
        <w:rPr>
          <w:rFonts w:ascii="Arial" w:hAnsi="Arial" w:cs="Arial"/>
          <w:sz w:val="22"/>
          <w:szCs w:val="22"/>
        </w:rPr>
        <w:t xml:space="preserve"> úklidové práce.</w:t>
      </w:r>
    </w:p>
    <w:p w14:paraId="794B017F" w14:textId="77777777" w:rsidR="0072027C" w:rsidRPr="009B3AE1" w:rsidRDefault="00C45342" w:rsidP="00935432">
      <w:pPr>
        <w:numPr>
          <w:ilvl w:val="0"/>
          <w:numId w:val="5"/>
        </w:numPr>
        <w:tabs>
          <w:tab w:val="left" w:pos="426"/>
          <w:tab w:val="left" w:pos="9356"/>
        </w:tabs>
        <w:spacing w:after="120"/>
        <w:ind w:left="425" w:right="6" w:hanging="425"/>
        <w:jc w:val="both"/>
        <w:rPr>
          <w:rFonts w:ascii="Arial" w:hAnsi="Arial" w:cs="Arial"/>
          <w:sz w:val="22"/>
          <w:szCs w:val="22"/>
        </w:rPr>
      </w:pPr>
      <w:r w:rsidRPr="009B3AE1">
        <w:rPr>
          <w:rFonts w:ascii="Arial" w:hAnsi="Arial" w:cs="Arial"/>
          <w:sz w:val="22"/>
          <w:szCs w:val="22"/>
        </w:rPr>
        <w:t xml:space="preserve">Objednatel je povinen poskytnout </w:t>
      </w:r>
      <w:r w:rsidR="00500ABA" w:rsidRPr="009B3AE1">
        <w:rPr>
          <w:rFonts w:ascii="Arial" w:hAnsi="Arial" w:cs="Arial"/>
          <w:sz w:val="22"/>
          <w:szCs w:val="22"/>
        </w:rPr>
        <w:t xml:space="preserve">poskytovateli </w:t>
      </w:r>
      <w:r w:rsidRPr="009B3AE1">
        <w:rPr>
          <w:rFonts w:ascii="Arial" w:hAnsi="Arial" w:cs="Arial"/>
          <w:sz w:val="22"/>
          <w:szCs w:val="22"/>
        </w:rPr>
        <w:t>na vlastní náklad</w:t>
      </w:r>
      <w:r w:rsidR="00DD6703" w:rsidRPr="009B3AE1">
        <w:rPr>
          <w:rFonts w:ascii="Arial" w:hAnsi="Arial" w:cs="Arial"/>
          <w:sz w:val="22"/>
          <w:szCs w:val="22"/>
        </w:rPr>
        <w:t>y elektrickou energii, teplou a </w:t>
      </w:r>
      <w:r w:rsidRPr="009B3AE1">
        <w:rPr>
          <w:rFonts w:ascii="Arial" w:hAnsi="Arial" w:cs="Arial"/>
          <w:sz w:val="22"/>
          <w:szCs w:val="22"/>
        </w:rPr>
        <w:t>studeno</w:t>
      </w:r>
      <w:r w:rsidR="001D08BB" w:rsidRPr="009B3AE1">
        <w:rPr>
          <w:rFonts w:ascii="Arial" w:hAnsi="Arial" w:cs="Arial"/>
          <w:sz w:val="22"/>
          <w:szCs w:val="22"/>
        </w:rPr>
        <w:t>u</w:t>
      </w:r>
      <w:r w:rsidRPr="009B3AE1">
        <w:rPr>
          <w:rFonts w:ascii="Arial" w:hAnsi="Arial" w:cs="Arial"/>
          <w:sz w:val="22"/>
          <w:szCs w:val="22"/>
        </w:rPr>
        <w:t xml:space="preserve"> užitkovou vodu </w:t>
      </w:r>
      <w:r w:rsidR="00DB50E6" w:rsidRPr="009B3AE1">
        <w:rPr>
          <w:rFonts w:ascii="Arial" w:hAnsi="Arial" w:cs="Arial"/>
          <w:sz w:val="22"/>
          <w:szCs w:val="22"/>
        </w:rPr>
        <w:t>nezb</w:t>
      </w:r>
      <w:r w:rsidRPr="009B3AE1">
        <w:rPr>
          <w:rFonts w:ascii="Arial" w:hAnsi="Arial" w:cs="Arial"/>
          <w:sz w:val="22"/>
          <w:szCs w:val="22"/>
        </w:rPr>
        <w:t>ytně nutnou</w:t>
      </w:r>
      <w:r w:rsidR="007016C1" w:rsidRPr="009B3AE1">
        <w:rPr>
          <w:rFonts w:ascii="Arial" w:hAnsi="Arial" w:cs="Arial"/>
          <w:sz w:val="22"/>
          <w:szCs w:val="22"/>
        </w:rPr>
        <w:t xml:space="preserve"> pro provádění úklidových prací.</w:t>
      </w:r>
    </w:p>
    <w:p w14:paraId="4D855FA5" w14:textId="25665AAE" w:rsidR="00ED7965" w:rsidRPr="009B3AE1" w:rsidRDefault="00ED7965" w:rsidP="00CE3853">
      <w:pPr>
        <w:numPr>
          <w:ilvl w:val="0"/>
          <w:numId w:val="5"/>
        </w:numPr>
        <w:tabs>
          <w:tab w:val="left" w:pos="426"/>
          <w:tab w:val="left" w:pos="9356"/>
        </w:tabs>
        <w:ind w:left="425" w:right="6" w:hanging="425"/>
        <w:jc w:val="both"/>
        <w:rPr>
          <w:rFonts w:ascii="Arial" w:hAnsi="Arial" w:cs="Arial"/>
          <w:sz w:val="22"/>
          <w:szCs w:val="22"/>
        </w:rPr>
      </w:pPr>
      <w:r w:rsidRPr="009B3AE1">
        <w:rPr>
          <w:rFonts w:ascii="Arial" w:hAnsi="Arial" w:cs="Arial"/>
          <w:sz w:val="22"/>
          <w:szCs w:val="22"/>
        </w:rPr>
        <w:t xml:space="preserve">V případě, že dojde k závažnému porušení povinností pracovníků </w:t>
      </w:r>
      <w:r w:rsidR="00500ABA" w:rsidRPr="009B3AE1">
        <w:rPr>
          <w:rFonts w:ascii="Arial" w:hAnsi="Arial" w:cs="Arial"/>
          <w:sz w:val="22"/>
          <w:szCs w:val="22"/>
        </w:rPr>
        <w:t>poskytovatele</w:t>
      </w:r>
      <w:r w:rsidRPr="009B3AE1">
        <w:rPr>
          <w:rFonts w:ascii="Arial" w:hAnsi="Arial" w:cs="Arial"/>
          <w:sz w:val="22"/>
          <w:szCs w:val="22"/>
        </w:rPr>
        <w:t xml:space="preserve">, je objednatel oprávněn požadovat výměnu takového pracovníka tak, aby tento pracovník již neprováděl úklidové práce v </w:t>
      </w:r>
      <w:r w:rsidR="002C52A2" w:rsidRPr="009B3AE1">
        <w:rPr>
          <w:rFonts w:ascii="Arial" w:hAnsi="Arial" w:cs="Arial"/>
          <w:sz w:val="22"/>
          <w:szCs w:val="22"/>
        </w:rPr>
        <w:t>budově</w:t>
      </w:r>
      <w:r w:rsidR="002A7AFB" w:rsidRPr="009B3AE1">
        <w:rPr>
          <w:rFonts w:ascii="Arial" w:hAnsi="Arial" w:cs="Arial"/>
          <w:sz w:val="22"/>
          <w:szCs w:val="22"/>
        </w:rPr>
        <w:t xml:space="preserve"> objednatele. Za závaž</w:t>
      </w:r>
      <w:r w:rsidRPr="009B3AE1">
        <w:rPr>
          <w:rFonts w:ascii="Arial" w:hAnsi="Arial" w:cs="Arial"/>
          <w:sz w:val="22"/>
          <w:szCs w:val="22"/>
        </w:rPr>
        <w:t xml:space="preserve">né porušení povinností pracovníků </w:t>
      </w:r>
      <w:r w:rsidR="00500ABA" w:rsidRPr="009B3AE1">
        <w:rPr>
          <w:rFonts w:ascii="Arial" w:hAnsi="Arial" w:cs="Arial"/>
          <w:sz w:val="22"/>
          <w:szCs w:val="22"/>
        </w:rPr>
        <w:t xml:space="preserve">poskytovatele </w:t>
      </w:r>
      <w:r w:rsidRPr="009B3AE1">
        <w:rPr>
          <w:rFonts w:ascii="Arial" w:hAnsi="Arial" w:cs="Arial"/>
          <w:sz w:val="22"/>
          <w:szCs w:val="22"/>
        </w:rPr>
        <w:t>se považuje zejména, že pracovník vykonává úklidové práce pod vlivem alkoholu či omamných látek (postačí důvodné podezření), že je pracovníkovi prokázána krádež majetku objednatele nebo pokus o ni, že nepovoleně manipulova</w:t>
      </w:r>
      <w:r w:rsidR="00591597" w:rsidRPr="009B3AE1">
        <w:rPr>
          <w:rFonts w:ascii="Arial" w:hAnsi="Arial" w:cs="Arial"/>
          <w:sz w:val="22"/>
          <w:szCs w:val="22"/>
        </w:rPr>
        <w:t>l</w:t>
      </w:r>
      <w:r w:rsidRPr="009B3AE1">
        <w:rPr>
          <w:rFonts w:ascii="Arial" w:hAnsi="Arial" w:cs="Arial"/>
          <w:sz w:val="22"/>
          <w:szCs w:val="22"/>
        </w:rPr>
        <w:t xml:space="preserve"> s výpočetní technikou </w:t>
      </w:r>
      <w:r w:rsidR="00BE5E8D" w:rsidRPr="009B3AE1">
        <w:rPr>
          <w:rFonts w:ascii="Arial" w:hAnsi="Arial" w:cs="Arial"/>
          <w:sz w:val="22"/>
          <w:szCs w:val="22"/>
        </w:rPr>
        <w:t xml:space="preserve">či dokumenty </w:t>
      </w:r>
      <w:r w:rsidRPr="009B3AE1">
        <w:rPr>
          <w:rFonts w:ascii="Arial" w:hAnsi="Arial" w:cs="Arial"/>
          <w:sz w:val="22"/>
          <w:szCs w:val="22"/>
        </w:rPr>
        <w:t xml:space="preserve">nacházející se v </w:t>
      </w:r>
      <w:r w:rsidR="002C52A2" w:rsidRPr="009B3AE1">
        <w:rPr>
          <w:rFonts w:ascii="Arial" w:hAnsi="Arial" w:cs="Arial"/>
          <w:sz w:val="22"/>
          <w:szCs w:val="22"/>
        </w:rPr>
        <w:t xml:space="preserve">budově </w:t>
      </w:r>
      <w:r w:rsidRPr="009B3AE1">
        <w:rPr>
          <w:rFonts w:ascii="Arial" w:hAnsi="Arial" w:cs="Arial"/>
          <w:sz w:val="22"/>
          <w:szCs w:val="22"/>
        </w:rPr>
        <w:t xml:space="preserve">objednatele, nebo že </w:t>
      </w:r>
      <w:r w:rsidR="00591597" w:rsidRPr="009B3AE1">
        <w:rPr>
          <w:rFonts w:ascii="Arial" w:hAnsi="Arial" w:cs="Arial"/>
          <w:sz w:val="22"/>
          <w:szCs w:val="22"/>
        </w:rPr>
        <w:t xml:space="preserve">jinak </w:t>
      </w:r>
      <w:r w:rsidRPr="009B3AE1">
        <w:rPr>
          <w:rFonts w:ascii="Arial" w:hAnsi="Arial" w:cs="Arial"/>
          <w:sz w:val="22"/>
          <w:szCs w:val="22"/>
        </w:rPr>
        <w:t xml:space="preserve">porušil zákaz dle </w:t>
      </w:r>
      <w:r w:rsidR="0030705C" w:rsidRPr="009B3AE1">
        <w:rPr>
          <w:rFonts w:ascii="Arial" w:hAnsi="Arial" w:cs="Arial"/>
          <w:sz w:val="22"/>
          <w:szCs w:val="22"/>
        </w:rPr>
        <w:t>Čl</w:t>
      </w:r>
      <w:r w:rsidRPr="009B3AE1">
        <w:rPr>
          <w:rFonts w:ascii="Arial" w:hAnsi="Arial" w:cs="Arial"/>
          <w:sz w:val="22"/>
          <w:szCs w:val="22"/>
        </w:rPr>
        <w:t>. V</w:t>
      </w:r>
      <w:r w:rsidR="00781184" w:rsidRPr="009B3AE1">
        <w:rPr>
          <w:rFonts w:ascii="Arial" w:hAnsi="Arial" w:cs="Arial"/>
          <w:sz w:val="22"/>
          <w:szCs w:val="22"/>
        </w:rPr>
        <w:t>.</w:t>
      </w:r>
      <w:r w:rsidRPr="009B3AE1">
        <w:rPr>
          <w:rFonts w:ascii="Arial" w:hAnsi="Arial" w:cs="Arial"/>
          <w:sz w:val="22"/>
          <w:szCs w:val="22"/>
        </w:rPr>
        <w:t xml:space="preserve"> odst. 6</w:t>
      </w:r>
      <w:r w:rsidR="00FF61C0" w:rsidRPr="009B3AE1">
        <w:rPr>
          <w:rFonts w:ascii="Arial" w:hAnsi="Arial" w:cs="Arial"/>
          <w:sz w:val="22"/>
          <w:szCs w:val="22"/>
        </w:rPr>
        <w:t>.</w:t>
      </w:r>
      <w:r w:rsidRPr="009B3AE1">
        <w:rPr>
          <w:rFonts w:ascii="Arial" w:hAnsi="Arial" w:cs="Arial"/>
          <w:sz w:val="22"/>
          <w:szCs w:val="22"/>
        </w:rPr>
        <w:t xml:space="preserve"> smlouvy. </w:t>
      </w:r>
      <w:r w:rsidR="00500ABA" w:rsidRPr="009B3AE1">
        <w:rPr>
          <w:rFonts w:ascii="Arial" w:hAnsi="Arial" w:cs="Arial"/>
          <w:sz w:val="22"/>
          <w:szCs w:val="22"/>
        </w:rPr>
        <w:t xml:space="preserve">Poskytovatel </w:t>
      </w:r>
      <w:r w:rsidRPr="009B3AE1">
        <w:rPr>
          <w:rFonts w:ascii="Arial" w:hAnsi="Arial" w:cs="Arial"/>
          <w:sz w:val="22"/>
          <w:szCs w:val="22"/>
        </w:rPr>
        <w:t>je povinen žádosti objednatele na výměnu pracovníka vyhovět</w:t>
      </w:r>
      <w:r w:rsidR="00523596" w:rsidRPr="009B3AE1">
        <w:rPr>
          <w:rFonts w:ascii="Arial" w:hAnsi="Arial" w:cs="Arial"/>
          <w:sz w:val="22"/>
          <w:szCs w:val="22"/>
        </w:rPr>
        <w:t xml:space="preserve"> ve lhůtě dle </w:t>
      </w:r>
      <w:r w:rsidR="00066075" w:rsidRPr="009B3AE1">
        <w:rPr>
          <w:rFonts w:ascii="Arial" w:hAnsi="Arial" w:cs="Arial"/>
          <w:sz w:val="22"/>
          <w:szCs w:val="22"/>
        </w:rPr>
        <w:t>Č</w:t>
      </w:r>
      <w:r w:rsidR="00523596" w:rsidRPr="009B3AE1">
        <w:rPr>
          <w:rFonts w:ascii="Arial" w:hAnsi="Arial" w:cs="Arial"/>
          <w:sz w:val="22"/>
          <w:szCs w:val="22"/>
        </w:rPr>
        <w:t>l. V. odst. 10 smlouvy</w:t>
      </w:r>
      <w:r w:rsidRPr="009B3AE1">
        <w:rPr>
          <w:rFonts w:ascii="Arial" w:hAnsi="Arial" w:cs="Arial"/>
          <w:sz w:val="22"/>
          <w:szCs w:val="22"/>
        </w:rPr>
        <w:t>.</w:t>
      </w:r>
    </w:p>
    <w:p w14:paraId="147D100E" w14:textId="77777777" w:rsidR="00CE3853" w:rsidRPr="009B3AE1" w:rsidRDefault="00CE3853" w:rsidP="00CE3853">
      <w:pPr>
        <w:tabs>
          <w:tab w:val="left" w:pos="426"/>
          <w:tab w:val="left" w:pos="9356"/>
        </w:tabs>
        <w:ind w:left="425" w:right="6"/>
        <w:jc w:val="both"/>
        <w:rPr>
          <w:rFonts w:ascii="Arial" w:hAnsi="Arial" w:cs="Arial"/>
          <w:sz w:val="22"/>
          <w:szCs w:val="22"/>
        </w:rPr>
      </w:pPr>
    </w:p>
    <w:p w14:paraId="10B3162F" w14:textId="77777777" w:rsidR="009553F3" w:rsidRPr="009B3AE1" w:rsidRDefault="009553F3"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t>Čl</w:t>
      </w:r>
      <w:r w:rsidR="007016C1" w:rsidRPr="009B3AE1">
        <w:rPr>
          <w:rFonts w:ascii="Arial" w:hAnsi="Arial" w:cs="Arial"/>
          <w:b/>
          <w:sz w:val="22"/>
          <w:szCs w:val="22"/>
        </w:rPr>
        <w:t>ánek</w:t>
      </w:r>
    </w:p>
    <w:p w14:paraId="4166C95D" w14:textId="77777777" w:rsidR="009553F3" w:rsidRPr="009B3AE1" w:rsidRDefault="004A443C" w:rsidP="00E5020C">
      <w:pPr>
        <w:tabs>
          <w:tab w:val="left" w:pos="9356"/>
        </w:tabs>
        <w:spacing w:after="120"/>
        <w:ind w:right="6"/>
        <w:jc w:val="center"/>
        <w:rPr>
          <w:rFonts w:ascii="Arial" w:hAnsi="Arial" w:cs="Arial"/>
          <w:b/>
          <w:sz w:val="22"/>
          <w:szCs w:val="22"/>
        </w:rPr>
      </w:pPr>
      <w:r w:rsidRPr="009B3AE1">
        <w:rPr>
          <w:rFonts w:ascii="Arial" w:hAnsi="Arial" w:cs="Arial"/>
          <w:b/>
          <w:sz w:val="22"/>
          <w:szCs w:val="22"/>
        </w:rPr>
        <w:t>Práva z vadného plnění</w:t>
      </w:r>
      <w:r w:rsidR="00F86A18" w:rsidRPr="009B3AE1">
        <w:rPr>
          <w:rFonts w:ascii="Arial" w:hAnsi="Arial" w:cs="Arial"/>
          <w:b/>
          <w:sz w:val="22"/>
          <w:szCs w:val="22"/>
        </w:rPr>
        <w:t xml:space="preserve"> a sankce</w:t>
      </w:r>
    </w:p>
    <w:p w14:paraId="1F47C8C8" w14:textId="77777777" w:rsidR="00A05660" w:rsidRPr="009B3AE1" w:rsidRDefault="00BF1253" w:rsidP="00935432">
      <w:pPr>
        <w:numPr>
          <w:ilvl w:val="0"/>
          <w:numId w:val="6"/>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P</w:t>
      </w:r>
      <w:r w:rsidR="009553F3" w:rsidRPr="009B3AE1">
        <w:rPr>
          <w:rFonts w:ascii="Arial" w:hAnsi="Arial" w:cs="Arial"/>
          <w:sz w:val="22"/>
          <w:szCs w:val="22"/>
        </w:rPr>
        <w:t xml:space="preserve">rovedené úklidové práce mají vady, jestliže jejich provedení </w:t>
      </w:r>
      <w:r w:rsidR="004A443C" w:rsidRPr="009B3AE1">
        <w:rPr>
          <w:rFonts w:ascii="Arial" w:hAnsi="Arial" w:cs="Arial"/>
          <w:sz w:val="22"/>
          <w:szCs w:val="22"/>
        </w:rPr>
        <w:t xml:space="preserve">není v souladu s touto smlouvou, zejm. pokud </w:t>
      </w:r>
      <w:r w:rsidR="00A05660" w:rsidRPr="009B3AE1">
        <w:rPr>
          <w:rFonts w:ascii="Arial" w:hAnsi="Arial" w:cs="Arial"/>
          <w:sz w:val="22"/>
          <w:szCs w:val="22"/>
        </w:rPr>
        <w:t xml:space="preserve">k jejich </w:t>
      </w:r>
      <w:r w:rsidR="00A05660" w:rsidRPr="004A0366">
        <w:rPr>
          <w:rFonts w:ascii="Arial" w:hAnsi="Arial" w:cs="Arial"/>
          <w:sz w:val="22"/>
          <w:szCs w:val="22"/>
        </w:rPr>
        <w:t xml:space="preserve">provedení vůbec nedojde nebo </w:t>
      </w:r>
      <w:r w:rsidR="009553F3" w:rsidRPr="004A0366">
        <w:rPr>
          <w:rFonts w:ascii="Arial" w:hAnsi="Arial" w:cs="Arial"/>
          <w:sz w:val="22"/>
          <w:szCs w:val="22"/>
        </w:rPr>
        <w:t>neodpovíd</w:t>
      </w:r>
      <w:r w:rsidR="00A05660" w:rsidRPr="004A0366">
        <w:rPr>
          <w:rFonts w:ascii="Arial" w:hAnsi="Arial" w:cs="Arial"/>
          <w:sz w:val="22"/>
          <w:szCs w:val="22"/>
        </w:rPr>
        <w:t>ají</w:t>
      </w:r>
      <w:r w:rsidR="009553F3" w:rsidRPr="004A0366">
        <w:rPr>
          <w:rFonts w:ascii="Arial" w:hAnsi="Arial" w:cs="Arial"/>
          <w:sz w:val="22"/>
          <w:szCs w:val="22"/>
        </w:rPr>
        <w:t xml:space="preserve"> </w:t>
      </w:r>
      <w:r w:rsidR="00C77F1E" w:rsidRPr="004A0366">
        <w:rPr>
          <w:rFonts w:ascii="Arial" w:hAnsi="Arial" w:cs="Arial"/>
          <w:sz w:val="22"/>
          <w:szCs w:val="22"/>
        </w:rPr>
        <w:t xml:space="preserve">Standardům </w:t>
      </w:r>
      <w:r w:rsidR="009553F3" w:rsidRPr="004A0366">
        <w:rPr>
          <w:rFonts w:ascii="Arial" w:hAnsi="Arial" w:cs="Arial"/>
          <w:sz w:val="22"/>
          <w:szCs w:val="22"/>
        </w:rPr>
        <w:t>úklidových prací</w:t>
      </w:r>
      <w:r w:rsidR="00A05660" w:rsidRPr="004A0366">
        <w:rPr>
          <w:rFonts w:ascii="Arial" w:hAnsi="Arial" w:cs="Arial"/>
          <w:sz w:val="22"/>
          <w:szCs w:val="22"/>
        </w:rPr>
        <w:t xml:space="preserve"> uvedených v </w:t>
      </w:r>
      <w:r w:rsidR="00422A9A" w:rsidRPr="004A0366">
        <w:rPr>
          <w:rFonts w:ascii="Arial" w:hAnsi="Arial" w:cs="Arial"/>
          <w:sz w:val="22"/>
          <w:szCs w:val="22"/>
        </w:rPr>
        <w:t>P</w:t>
      </w:r>
      <w:r w:rsidR="00A05660" w:rsidRPr="004A0366">
        <w:rPr>
          <w:rFonts w:ascii="Arial" w:hAnsi="Arial" w:cs="Arial"/>
          <w:sz w:val="22"/>
          <w:szCs w:val="22"/>
        </w:rPr>
        <w:t>říloze č.</w:t>
      </w:r>
      <w:r w:rsidR="003D1352" w:rsidRPr="004A0366">
        <w:rPr>
          <w:rFonts w:ascii="Arial" w:hAnsi="Arial" w:cs="Arial"/>
          <w:sz w:val="22"/>
          <w:szCs w:val="22"/>
        </w:rPr>
        <w:t> </w:t>
      </w:r>
      <w:r w:rsidR="00A05660" w:rsidRPr="004A0366">
        <w:rPr>
          <w:rFonts w:ascii="Arial" w:hAnsi="Arial" w:cs="Arial"/>
          <w:sz w:val="22"/>
          <w:szCs w:val="22"/>
        </w:rPr>
        <w:t>1</w:t>
      </w:r>
      <w:r w:rsidR="003D1352" w:rsidRPr="004A0366">
        <w:rPr>
          <w:rFonts w:ascii="Arial" w:hAnsi="Arial" w:cs="Arial"/>
          <w:sz w:val="22"/>
          <w:szCs w:val="22"/>
        </w:rPr>
        <w:t> </w:t>
      </w:r>
      <w:r w:rsidR="00A05660" w:rsidRPr="004A0366">
        <w:rPr>
          <w:rFonts w:ascii="Arial" w:hAnsi="Arial" w:cs="Arial"/>
          <w:sz w:val="22"/>
          <w:szCs w:val="22"/>
        </w:rPr>
        <w:t>smlouvy</w:t>
      </w:r>
      <w:r w:rsidR="009553F3" w:rsidRPr="004A0366">
        <w:rPr>
          <w:rFonts w:ascii="Arial" w:hAnsi="Arial" w:cs="Arial"/>
          <w:sz w:val="22"/>
          <w:szCs w:val="22"/>
        </w:rPr>
        <w:t>.</w:t>
      </w:r>
      <w:r w:rsidR="00A926A5" w:rsidRPr="004A0366">
        <w:rPr>
          <w:rFonts w:ascii="Arial" w:hAnsi="Arial" w:cs="Arial"/>
          <w:sz w:val="22"/>
          <w:szCs w:val="22"/>
        </w:rPr>
        <w:t xml:space="preserve"> </w:t>
      </w:r>
      <w:r w:rsidR="00500ABA" w:rsidRPr="004A0366">
        <w:rPr>
          <w:rFonts w:ascii="Arial" w:hAnsi="Arial" w:cs="Arial"/>
          <w:sz w:val="22"/>
          <w:szCs w:val="22"/>
        </w:rPr>
        <w:t xml:space="preserve">Poskytovatel </w:t>
      </w:r>
      <w:r w:rsidR="00AC4F15" w:rsidRPr="004A0366">
        <w:rPr>
          <w:rFonts w:ascii="Arial" w:hAnsi="Arial" w:cs="Arial"/>
          <w:sz w:val="22"/>
          <w:szCs w:val="22"/>
        </w:rPr>
        <w:t>odpovídá objednateli za vady a zavazuje se, že je neprodleně bezplatně</w:t>
      </w:r>
      <w:r w:rsidR="00AC4F15" w:rsidRPr="009B3AE1">
        <w:rPr>
          <w:rFonts w:ascii="Arial" w:hAnsi="Arial" w:cs="Arial"/>
          <w:sz w:val="22"/>
          <w:szCs w:val="22"/>
        </w:rPr>
        <w:t xml:space="preserve"> odstraní, a</w:t>
      </w:r>
      <w:r w:rsidR="0030705C" w:rsidRPr="009B3AE1">
        <w:rPr>
          <w:rFonts w:ascii="Arial" w:hAnsi="Arial" w:cs="Arial"/>
          <w:sz w:val="22"/>
          <w:szCs w:val="22"/>
        </w:rPr>
        <w:t> </w:t>
      </w:r>
      <w:r w:rsidR="00AC4F15" w:rsidRPr="009B3AE1">
        <w:rPr>
          <w:rFonts w:ascii="Arial" w:hAnsi="Arial" w:cs="Arial"/>
          <w:sz w:val="22"/>
          <w:szCs w:val="22"/>
        </w:rPr>
        <w:t>to i</w:t>
      </w:r>
      <w:r w:rsidR="00DD1465" w:rsidRPr="009B3AE1">
        <w:rPr>
          <w:rFonts w:ascii="Arial" w:hAnsi="Arial" w:cs="Arial"/>
          <w:sz w:val="22"/>
          <w:szCs w:val="22"/>
        </w:rPr>
        <w:t> </w:t>
      </w:r>
      <w:r w:rsidR="00AC4F15" w:rsidRPr="009B3AE1">
        <w:rPr>
          <w:rFonts w:ascii="Arial" w:hAnsi="Arial" w:cs="Arial"/>
          <w:sz w:val="22"/>
          <w:szCs w:val="22"/>
        </w:rPr>
        <w:t>v případě, že na ně nebyl objednatelem výslovně upozorněn a zjistil je vlastní kontrolní činností.</w:t>
      </w:r>
      <w:r w:rsidR="000A0F47" w:rsidRPr="009B3AE1">
        <w:rPr>
          <w:rFonts w:ascii="Arial" w:hAnsi="Arial" w:cs="Arial"/>
          <w:sz w:val="22"/>
          <w:szCs w:val="22"/>
        </w:rPr>
        <w:t xml:space="preserve"> Za písemné vytknutí vady se považuje i zápis do úklidové knihy.</w:t>
      </w:r>
    </w:p>
    <w:p w14:paraId="1FEE6BE3" w14:textId="77777777" w:rsidR="00945885" w:rsidRPr="009B3AE1" w:rsidRDefault="00945885" w:rsidP="00935432">
      <w:pPr>
        <w:numPr>
          <w:ilvl w:val="0"/>
          <w:numId w:val="6"/>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Smluvní strany si sjednávají následující smluvní pokuty pro p</w:t>
      </w:r>
      <w:r w:rsidR="00F017E1" w:rsidRPr="009B3AE1">
        <w:rPr>
          <w:rFonts w:ascii="Arial" w:hAnsi="Arial" w:cs="Arial"/>
          <w:sz w:val="22"/>
          <w:szCs w:val="22"/>
        </w:rPr>
        <w:t>řípad nedodržení podmínek této s</w:t>
      </w:r>
      <w:r w:rsidRPr="009B3AE1">
        <w:rPr>
          <w:rFonts w:ascii="Arial" w:hAnsi="Arial" w:cs="Arial"/>
          <w:sz w:val="22"/>
          <w:szCs w:val="22"/>
        </w:rPr>
        <w:t>mlouvy:</w:t>
      </w:r>
    </w:p>
    <w:p w14:paraId="18ADA508" w14:textId="77777777" w:rsidR="00B81EAF" w:rsidRPr="009B3AE1" w:rsidRDefault="00523596" w:rsidP="0045635E">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1.000,- Kč za každý den, ve kterém nebyl</w:t>
      </w:r>
      <w:r w:rsidR="00066075" w:rsidRPr="009B3AE1">
        <w:rPr>
          <w:rFonts w:ascii="Arial" w:hAnsi="Arial" w:cs="Arial"/>
          <w:sz w:val="22"/>
          <w:szCs w:val="22"/>
        </w:rPr>
        <w:t>y</w:t>
      </w:r>
      <w:r w:rsidRPr="009B3AE1">
        <w:rPr>
          <w:rFonts w:ascii="Arial" w:hAnsi="Arial" w:cs="Arial"/>
          <w:sz w:val="22"/>
          <w:szCs w:val="22"/>
        </w:rPr>
        <w:t xml:space="preserve"> proveden</w:t>
      </w:r>
      <w:r w:rsidR="00066075" w:rsidRPr="009B3AE1">
        <w:rPr>
          <w:rFonts w:ascii="Arial" w:hAnsi="Arial" w:cs="Arial"/>
          <w:sz w:val="22"/>
          <w:szCs w:val="22"/>
        </w:rPr>
        <w:t>y</w:t>
      </w:r>
      <w:r w:rsidRPr="009B3AE1">
        <w:rPr>
          <w:rFonts w:ascii="Arial" w:hAnsi="Arial" w:cs="Arial"/>
          <w:sz w:val="22"/>
          <w:szCs w:val="22"/>
        </w:rPr>
        <w:t xml:space="preserve"> úklid</w:t>
      </w:r>
      <w:r w:rsidR="00066075" w:rsidRPr="009B3AE1">
        <w:rPr>
          <w:rFonts w:ascii="Arial" w:hAnsi="Arial" w:cs="Arial"/>
          <w:sz w:val="22"/>
          <w:szCs w:val="22"/>
        </w:rPr>
        <w:t>ové práce</w:t>
      </w:r>
      <w:r w:rsidRPr="009B3AE1">
        <w:rPr>
          <w:rFonts w:ascii="Arial" w:hAnsi="Arial" w:cs="Arial"/>
          <w:sz w:val="22"/>
          <w:szCs w:val="22"/>
        </w:rPr>
        <w:t xml:space="preserve"> vůbec</w:t>
      </w:r>
      <w:r w:rsidR="00B81EAF" w:rsidRPr="009B3AE1">
        <w:rPr>
          <w:rFonts w:ascii="Arial" w:hAnsi="Arial" w:cs="Arial"/>
          <w:sz w:val="22"/>
          <w:szCs w:val="22"/>
        </w:rPr>
        <w:t>,</w:t>
      </w:r>
    </w:p>
    <w:p w14:paraId="58A0D4E8" w14:textId="77777777" w:rsidR="00B81EAF" w:rsidRPr="009B3AE1" w:rsidRDefault="00523596"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1.000,- Kč za opakované (min</w:t>
      </w:r>
      <w:r w:rsidR="002F16E6" w:rsidRPr="009B3AE1">
        <w:rPr>
          <w:rFonts w:ascii="Arial" w:hAnsi="Arial" w:cs="Arial"/>
          <w:sz w:val="22"/>
          <w:szCs w:val="22"/>
        </w:rPr>
        <w:t>.</w:t>
      </w:r>
      <w:r w:rsidRPr="009B3AE1">
        <w:rPr>
          <w:rFonts w:ascii="Arial" w:hAnsi="Arial" w:cs="Arial"/>
          <w:sz w:val="22"/>
          <w:szCs w:val="22"/>
        </w:rPr>
        <w:t xml:space="preserve"> 2x) vadné plnění, a to i přes předchozí </w:t>
      </w:r>
      <w:r w:rsidR="00066075" w:rsidRPr="009B3AE1">
        <w:rPr>
          <w:rFonts w:ascii="Arial" w:hAnsi="Arial" w:cs="Arial"/>
          <w:sz w:val="22"/>
          <w:szCs w:val="22"/>
        </w:rPr>
        <w:t xml:space="preserve">písemné </w:t>
      </w:r>
      <w:r w:rsidRPr="009B3AE1">
        <w:rPr>
          <w:rFonts w:ascii="Arial" w:hAnsi="Arial" w:cs="Arial"/>
          <w:sz w:val="22"/>
          <w:szCs w:val="22"/>
        </w:rPr>
        <w:t>upozornění objednatele na toto vadné plnění</w:t>
      </w:r>
      <w:r w:rsidR="00B81EAF" w:rsidRPr="009B3AE1">
        <w:rPr>
          <w:rFonts w:ascii="Arial" w:hAnsi="Arial" w:cs="Arial"/>
          <w:sz w:val="22"/>
          <w:szCs w:val="22"/>
        </w:rPr>
        <w:t>,</w:t>
      </w:r>
    </w:p>
    <w:p w14:paraId="2D14C08B" w14:textId="77777777" w:rsidR="006F2B8C" w:rsidRPr="009B3AE1" w:rsidRDefault="00343E8D"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3</w:t>
      </w:r>
      <w:r w:rsidR="00242B7A" w:rsidRPr="009B3AE1">
        <w:rPr>
          <w:rFonts w:ascii="Arial" w:hAnsi="Arial" w:cs="Arial"/>
          <w:sz w:val="22"/>
          <w:szCs w:val="22"/>
        </w:rPr>
        <w:t>.</w:t>
      </w:r>
      <w:r w:rsidRPr="009B3AE1">
        <w:rPr>
          <w:rFonts w:ascii="Arial" w:hAnsi="Arial" w:cs="Arial"/>
          <w:sz w:val="22"/>
          <w:szCs w:val="22"/>
        </w:rPr>
        <w:t>000</w:t>
      </w:r>
      <w:r w:rsidR="00DF39EF" w:rsidRPr="009B3AE1">
        <w:rPr>
          <w:rFonts w:ascii="Arial" w:hAnsi="Arial" w:cs="Arial"/>
          <w:sz w:val="22"/>
          <w:szCs w:val="22"/>
        </w:rPr>
        <w:t xml:space="preserve">,- Kč za každý i započatý den prodlení s předložením </w:t>
      </w:r>
      <w:r w:rsidR="00B81EAF" w:rsidRPr="009B3AE1">
        <w:rPr>
          <w:rFonts w:ascii="Arial" w:hAnsi="Arial" w:cs="Arial"/>
          <w:sz w:val="22"/>
          <w:szCs w:val="22"/>
        </w:rPr>
        <w:t>dokumentů</w:t>
      </w:r>
      <w:r w:rsidR="00DF39EF" w:rsidRPr="009B3AE1">
        <w:rPr>
          <w:rFonts w:ascii="Arial" w:hAnsi="Arial" w:cs="Arial"/>
          <w:sz w:val="22"/>
          <w:szCs w:val="22"/>
        </w:rPr>
        <w:t xml:space="preserve"> dle </w:t>
      </w:r>
      <w:r w:rsidR="00B81EAF" w:rsidRPr="009B3AE1">
        <w:rPr>
          <w:rFonts w:ascii="Arial" w:hAnsi="Arial" w:cs="Arial"/>
          <w:sz w:val="22"/>
          <w:szCs w:val="22"/>
        </w:rPr>
        <w:t>Čl</w:t>
      </w:r>
      <w:r w:rsidR="00DF39EF" w:rsidRPr="009B3AE1">
        <w:rPr>
          <w:rFonts w:ascii="Arial" w:hAnsi="Arial" w:cs="Arial"/>
          <w:sz w:val="22"/>
          <w:szCs w:val="22"/>
        </w:rPr>
        <w:t>. I</w:t>
      </w:r>
      <w:r w:rsidR="00B81EAF" w:rsidRPr="009B3AE1">
        <w:rPr>
          <w:rFonts w:ascii="Arial" w:hAnsi="Arial" w:cs="Arial"/>
          <w:sz w:val="22"/>
          <w:szCs w:val="22"/>
        </w:rPr>
        <w:t>.</w:t>
      </w:r>
      <w:r w:rsidR="00DF39EF" w:rsidRPr="009B3AE1">
        <w:rPr>
          <w:rFonts w:ascii="Arial" w:hAnsi="Arial" w:cs="Arial"/>
          <w:sz w:val="22"/>
          <w:szCs w:val="22"/>
        </w:rPr>
        <w:t xml:space="preserve"> odst. </w:t>
      </w:r>
      <w:r w:rsidR="00B032A5" w:rsidRPr="009B3AE1">
        <w:rPr>
          <w:rFonts w:ascii="Arial" w:hAnsi="Arial" w:cs="Arial"/>
          <w:sz w:val="22"/>
          <w:szCs w:val="22"/>
        </w:rPr>
        <w:t>5</w:t>
      </w:r>
      <w:r w:rsidR="00BA7441" w:rsidRPr="009B3AE1">
        <w:rPr>
          <w:rFonts w:ascii="Arial" w:hAnsi="Arial" w:cs="Arial"/>
          <w:sz w:val="22"/>
          <w:szCs w:val="22"/>
        </w:rPr>
        <w:t>., 6.</w:t>
      </w:r>
      <w:r w:rsidR="00B81EAF" w:rsidRPr="009B3AE1">
        <w:rPr>
          <w:rFonts w:ascii="Arial" w:hAnsi="Arial" w:cs="Arial"/>
          <w:sz w:val="22"/>
          <w:szCs w:val="22"/>
        </w:rPr>
        <w:t xml:space="preserve"> a </w:t>
      </w:r>
      <w:r w:rsidR="00BA7441" w:rsidRPr="009B3AE1">
        <w:rPr>
          <w:rFonts w:ascii="Arial" w:hAnsi="Arial" w:cs="Arial"/>
          <w:sz w:val="22"/>
          <w:szCs w:val="22"/>
        </w:rPr>
        <w:t>7</w:t>
      </w:r>
      <w:r w:rsidR="00242B7A" w:rsidRPr="009B3AE1">
        <w:rPr>
          <w:rFonts w:ascii="Arial" w:hAnsi="Arial" w:cs="Arial"/>
          <w:sz w:val="22"/>
          <w:szCs w:val="22"/>
        </w:rPr>
        <w:t>.</w:t>
      </w:r>
      <w:r w:rsidR="00DF39EF" w:rsidRPr="009B3AE1">
        <w:rPr>
          <w:rFonts w:ascii="Arial" w:hAnsi="Arial" w:cs="Arial"/>
          <w:sz w:val="22"/>
          <w:szCs w:val="22"/>
        </w:rPr>
        <w:t xml:space="preserve"> smlouvy</w:t>
      </w:r>
      <w:r w:rsidR="001E3B85" w:rsidRPr="009B3AE1">
        <w:rPr>
          <w:rFonts w:ascii="Arial" w:hAnsi="Arial" w:cs="Arial"/>
          <w:sz w:val="22"/>
          <w:szCs w:val="22"/>
        </w:rPr>
        <w:t>,</w:t>
      </w:r>
    </w:p>
    <w:p w14:paraId="102B5C6E" w14:textId="77777777" w:rsidR="00DF39EF" w:rsidRPr="009B3AE1" w:rsidRDefault="006F2B8C"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 xml:space="preserve">500,- Kč za každý i započatý den prodlení při porušení povinnosti dle </w:t>
      </w:r>
      <w:r w:rsidR="00B81EAF" w:rsidRPr="009B3AE1">
        <w:rPr>
          <w:rFonts w:ascii="Arial" w:hAnsi="Arial" w:cs="Arial"/>
          <w:sz w:val="22"/>
          <w:szCs w:val="22"/>
        </w:rPr>
        <w:t>Čl</w:t>
      </w:r>
      <w:r w:rsidR="00B032A5" w:rsidRPr="009B3AE1">
        <w:rPr>
          <w:rFonts w:ascii="Arial" w:hAnsi="Arial" w:cs="Arial"/>
          <w:sz w:val="22"/>
          <w:szCs w:val="22"/>
        </w:rPr>
        <w:t>. V</w:t>
      </w:r>
      <w:r w:rsidRPr="009B3AE1">
        <w:rPr>
          <w:rFonts w:ascii="Arial" w:hAnsi="Arial" w:cs="Arial"/>
          <w:sz w:val="22"/>
          <w:szCs w:val="22"/>
        </w:rPr>
        <w:t>. odst. 8 smlouvy</w:t>
      </w:r>
      <w:r w:rsidR="001E3B85" w:rsidRPr="009B3AE1">
        <w:rPr>
          <w:rFonts w:ascii="Arial" w:hAnsi="Arial" w:cs="Arial"/>
          <w:sz w:val="22"/>
          <w:szCs w:val="22"/>
        </w:rPr>
        <w:t>,</w:t>
      </w:r>
    </w:p>
    <w:p w14:paraId="7D774A2F" w14:textId="77AF41F3" w:rsidR="00BB20C6" w:rsidRPr="009B3AE1" w:rsidRDefault="00BB20C6"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 xml:space="preserve">1.000,- Kč </w:t>
      </w:r>
      <w:r w:rsidR="00A11A74" w:rsidRPr="009B3AE1">
        <w:rPr>
          <w:rFonts w:ascii="Arial" w:hAnsi="Arial" w:cs="Arial"/>
          <w:sz w:val="22"/>
          <w:szCs w:val="22"/>
        </w:rPr>
        <w:t>za</w:t>
      </w:r>
      <w:r w:rsidRPr="009B3AE1">
        <w:rPr>
          <w:rFonts w:ascii="Arial" w:hAnsi="Arial" w:cs="Arial"/>
          <w:sz w:val="22"/>
          <w:szCs w:val="22"/>
        </w:rPr>
        <w:t xml:space="preserve"> </w:t>
      </w:r>
      <w:r w:rsidR="003F266F" w:rsidRPr="009B3AE1">
        <w:rPr>
          <w:rFonts w:ascii="Arial" w:hAnsi="Arial" w:cs="Arial"/>
          <w:sz w:val="22"/>
          <w:szCs w:val="22"/>
        </w:rPr>
        <w:t>neuzamknutí budovy v časech uvedených</w:t>
      </w:r>
      <w:r w:rsidR="00A11A74" w:rsidRPr="009B3AE1">
        <w:rPr>
          <w:rFonts w:ascii="Arial" w:hAnsi="Arial" w:cs="Arial"/>
          <w:sz w:val="22"/>
          <w:szCs w:val="22"/>
        </w:rPr>
        <w:t xml:space="preserve"> v</w:t>
      </w:r>
      <w:r w:rsidRPr="009B3AE1">
        <w:rPr>
          <w:rFonts w:ascii="Arial" w:hAnsi="Arial" w:cs="Arial"/>
          <w:sz w:val="22"/>
          <w:szCs w:val="22"/>
        </w:rPr>
        <w:t xml:space="preserve"> Čl. V. odst. 9</w:t>
      </w:r>
      <w:r w:rsidR="00A82C6F" w:rsidRPr="009B3AE1">
        <w:rPr>
          <w:rFonts w:ascii="Arial" w:hAnsi="Arial" w:cs="Arial"/>
          <w:sz w:val="22"/>
          <w:szCs w:val="22"/>
        </w:rPr>
        <w:t xml:space="preserve"> </w:t>
      </w:r>
      <w:r w:rsidRPr="009B3AE1">
        <w:rPr>
          <w:rFonts w:ascii="Arial" w:hAnsi="Arial" w:cs="Arial"/>
          <w:sz w:val="22"/>
          <w:szCs w:val="22"/>
        </w:rPr>
        <w:t>smlouvy</w:t>
      </w:r>
      <w:r w:rsidR="00A82C6F" w:rsidRPr="009B3AE1">
        <w:rPr>
          <w:rFonts w:ascii="Arial" w:hAnsi="Arial" w:cs="Arial"/>
          <w:sz w:val="22"/>
          <w:szCs w:val="22"/>
        </w:rPr>
        <w:t xml:space="preserve">, </w:t>
      </w:r>
      <w:r w:rsidR="00A11A74" w:rsidRPr="009B3AE1">
        <w:rPr>
          <w:rFonts w:ascii="Arial" w:hAnsi="Arial" w:cs="Arial"/>
          <w:sz w:val="22"/>
          <w:szCs w:val="22"/>
        </w:rPr>
        <w:t>či umožnění přístupu do budovy třetí osobě,</w:t>
      </w:r>
      <w:r w:rsidR="003F266F" w:rsidRPr="009B3AE1">
        <w:rPr>
          <w:rFonts w:ascii="Arial" w:hAnsi="Arial" w:cs="Arial"/>
          <w:sz w:val="22"/>
          <w:szCs w:val="22"/>
        </w:rPr>
        <w:t xml:space="preserve"> v případě opakovaného porušení povinnosti 10.000,-Kč,    </w:t>
      </w:r>
    </w:p>
    <w:p w14:paraId="6A85A9D2" w14:textId="5C730E55" w:rsidR="00565B99" w:rsidRPr="009B3AE1" w:rsidRDefault="00565B99" w:rsidP="00F230C1">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500,- Kč za každý i započatý den prodlení s v</w:t>
      </w:r>
      <w:r w:rsidR="00B032A5" w:rsidRPr="009B3AE1">
        <w:rPr>
          <w:rFonts w:ascii="Arial" w:hAnsi="Arial" w:cs="Arial"/>
          <w:sz w:val="22"/>
          <w:szCs w:val="22"/>
        </w:rPr>
        <w:t xml:space="preserve">ýměnou </w:t>
      </w:r>
      <w:r w:rsidR="00BF0867" w:rsidRPr="009B3AE1">
        <w:rPr>
          <w:rFonts w:ascii="Arial" w:hAnsi="Arial" w:cs="Arial"/>
          <w:sz w:val="22"/>
          <w:szCs w:val="22"/>
        </w:rPr>
        <w:t xml:space="preserve">pracovníka </w:t>
      </w:r>
      <w:r w:rsidR="00B032A5" w:rsidRPr="009B3AE1">
        <w:rPr>
          <w:rFonts w:ascii="Arial" w:hAnsi="Arial" w:cs="Arial"/>
          <w:sz w:val="22"/>
          <w:szCs w:val="22"/>
        </w:rPr>
        <w:t xml:space="preserve">dle </w:t>
      </w:r>
      <w:r w:rsidR="00EB3DF2" w:rsidRPr="009B3AE1">
        <w:rPr>
          <w:rFonts w:ascii="Arial" w:hAnsi="Arial" w:cs="Arial"/>
          <w:sz w:val="22"/>
          <w:szCs w:val="22"/>
        </w:rPr>
        <w:t>Čl</w:t>
      </w:r>
      <w:r w:rsidR="00B032A5" w:rsidRPr="009B3AE1">
        <w:rPr>
          <w:rFonts w:ascii="Arial" w:hAnsi="Arial" w:cs="Arial"/>
          <w:sz w:val="22"/>
          <w:szCs w:val="22"/>
        </w:rPr>
        <w:t>. V</w:t>
      </w:r>
      <w:r w:rsidRPr="009B3AE1">
        <w:rPr>
          <w:rFonts w:ascii="Arial" w:hAnsi="Arial" w:cs="Arial"/>
          <w:sz w:val="22"/>
          <w:szCs w:val="22"/>
        </w:rPr>
        <w:t xml:space="preserve">. odst. </w:t>
      </w:r>
      <w:r w:rsidR="00C30E96" w:rsidRPr="009B3AE1">
        <w:rPr>
          <w:rFonts w:ascii="Arial" w:hAnsi="Arial" w:cs="Arial"/>
          <w:sz w:val="22"/>
          <w:szCs w:val="22"/>
        </w:rPr>
        <w:t xml:space="preserve">12 </w:t>
      </w:r>
      <w:r w:rsidRPr="009B3AE1">
        <w:rPr>
          <w:rFonts w:ascii="Arial" w:hAnsi="Arial" w:cs="Arial"/>
          <w:sz w:val="22"/>
          <w:szCs w:val="22"/>
        </w:rPr>
        <w:t>smlouvy</w:t>
      </w:r>
      <w:r w:rsidR="00752461" w:rsidRPr="009B3AE1">
        <w:rPr>
          <w:rFonts w:ascii="Arial" w:hAnsi="Arial" w:cs="Arial"/>
          <w:sz w:val="22"/>
          <w:szCs w:val="22"/>
        </w:rPr>
        <w:t>,</w:t>
      </w:r>
    </w:p>
    <w:p w14:paraId="64FDE605" w14:textId="1299F8DA" w:rsidR="00752461" w:rsidRPr="009B3AE1" w:rsidRDefault="00752461" w:rsidP="00F230C1">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500,- Kč za každý zjištěný případ porušení povinnosti dle Čl. V. odst. 19 smlouvy.</w:t>
      </w:r>
    </w:p>
    <w:p w14:paraId="24D0D088" w14:textId="77777777" w:rsidR="00A05660" w:rsidRPr="009B3AE1" w:rsidRDefault="00BF0867" w:rsidP="004768E2">
      <w:pPr>
        <w:tabs>
          <w:tab w:val="left" w:pos="426"/>
          <w:tab w:val="left" w:pos="851"/>
        </w:tabs>
        <w:spacing w:after="120"/>
        <w:ind w:left="426" w:right="4"/>
        <w:jc w:val="both"/>
        <w:rPr>
          <w:rFonts w:ascii="Arial" w:hAnsi="Arial" w:cs="Arial"/>
          <w:sz w:val="22"/>
          <w:szCs w:val="22"/>
        </w:rPr>
      </w:pPr>
      <w:r w:rsidRPr="009B3AE1">
        <w:rPr>
          <w:rFonts w:ascii="Arial" w:hAnsi="Arial" w:cs="Arial"/>
          <w:sz w:val="22"/>
          <w:szCs w:val="22"/>
        </w:rPr>
        <w:t xml:space="preserve">Poskytovatel </w:t>
      </w:r>
      <w:r w:rsidR="00503E47" w:rsidRPr="009B3AE1">
        <w:rPr>
          <w:rFonts w:ascii="Arial" w:hAnsi="Arial" w:cs="Arial"/>
          <w:sz w:val="22"/>
          <w:szCs w:val="22"/>
        </w:rPr>
        <w:t>není v prodlení s plněním svého závazku po dobu, po kterou jej nemohl plnit z důvodů na straně objednatele.</w:t>
      </w:r>
    </w:p>
    <w:p w14:paraId="79DCB2D1" w14:textId="77777777" w:rsidR="00A474D3" w:rsidRPr="009B3AE1" w:rsidRDefault="00E70046" w:rsidP="004768E2">
      <w:pPr>
        <w:tabs>
          <w:tab w:val="left" w:pos="426"/>
          <w:tab w:val="left" w:pos="851"/>
        </w:tabs>
        <w:spacing w:after="120"/>
        <w:ind w:left="426" w:right="4"/>
        <w:jc w:val="both"/>
        <w:rPr>
          <w:rFonts w:ascii="Arial" w:hAnsi="Arial" w:cs="Arial"/>
          <w:sz w:val="22"/>
          <w:szCs w:val="22"/>
        </w:rPr>
      </w:pPr>
      <w:r w:rsidRPr="009B3AE1">
        <w:rPr>
          <w:rFonts w:ascii="Arial" w:hAnsi="Arial" w:cs="Arial"/>
          <w:sz w:val="22"/>
          <w:szCs w:val="22"/>
        </w:rPr>
        <w:t>Neprovedení úklidu vůbec je vedle práva na smluvní pokutu dle</w:t>
      </w:r>
      <w:r w:rsidR="00A474D3" w:rsidRPr="009B3AE1">
        <w:rPr>
          <w:rFonts w:ascii="Arial" w:hAnsi="Arial" w:cs="Arial"/>
          <w:sz w:val="22"/>
          <w:szCs w:val="22"/>
        </w:rPr>
        <w:t xml:space="preserve"> odst. </w:t>
      </w:r>
      <w:r w:rsidRPr="009B3AE1">
        <w:rPr>
          <w:rFonts w:ascii="Arial" w:hAnsi="Arial" w:cs="Arial"/>
          <w:sz w:val="22"/>
          <w:szCs w:val="22"/>
        </w:rPr>
        <w:t>2</w:t>
      </w:r>
      <w:r w:rsidR="00A474D3" w:rsidRPr="009B3AE1">
        <w:rPr>
          <w:rFonts w:ascii="Arial" w:hAnsi="Arial" w:cs="Arial"/>
          <w:sz w:val="22"/>
          <w:szCs w:val="22"/>
        </w:rPr>
        <w:t xml:space="preserve"> písm. a) tohoto </w:t>
      </w:r>
      <w:r w:rsidR="006A0440" w:rsidRPr="009B3AE1">
        <w:rPr>
          <w:rFonts w:ascii="Arial" w:hAnsi="Arial" w:cs="Arial"/>
          <w:sz w:val="22"/>
          <w:szCs w:val="22"/>
        </w:rPr>
        <w:t>Č</w:t>
      </w:r>
      <w:r w:rsidR="00A474D3" w:rsidRPr="009B3AE1">
        <w:rPr>
          <w:rFonts w:ascii="Arial" w:hAnsi="Arial" w:cs="Arial"/>
          <w:sz w:val="22"/>
          <w:szCs w:val="22"/>
        </w:rPr>
        <w:t>lánku</w:t>
      </w:r>
      <w:r w:rsidRPr="009B3AE1">
        <w:rPr>
          <w:rFonts w:ascii="Arial" w:hAnsi="Arial" w:cs="Arial"/>
          <w:sz w:val="22"/>
          <w:szCs w:val="22"/>
        </w:rPr>
        <w:t xml:space="preserve"> také důvodem k neuhrazení ceny za takový den</w:t>
      </w:r>
      <w:r w:rsidR="00A474D3" w:rsidRPr="009B3AE1">
        <w:rPr>
          <w:rFonts w:ascii="Arial" w:hAnsi="Arial" w:cs="Arial"/>
          <w:sz w:val="22"/>
          <w:szCs w:val="22"/>
        </w:rPr>
        <w:t>.</w:t>
      </w:r>
      <w:r w:rsidR="00D037F8" w:rsidRPr="009B3AE1">
        <w:rPr>
          <w:rFonts w:ascii="Arial" w:hAnsi="Arial" w:cs="Arial"/>
          <w:sz w:val="22"/>
          <w:szCs w:val="22"/>
        </w:rPr>
        <w:t xml:space="preserve"> V takovém případě je poskytovatel povinen vystavit fakturu poníženou o</w:t>
      </w:r>
      <w:r w:rsidR="00E562B9" w:rsidRPr="009B3AE1">
        <w:rPr>
          <w:rFonts w:ascii="Arial" w:hAnsi="Arial" w:cs="Arial"/>
          <w:sz w:val="22"/>
          <w:szCs w:val="22"/>
        </w:rPr>
        <w:t> </w:t>
      </w:r>
      <w:r w:rsidR="00D037F8" w:rsidRPr="009B3AE1">
        <w:rPr>
          <w:rFonts w:ascii="Arial" w:hAnsi="Arial" w:cs="Arial"/>
          <w:sz w:val="22"/>
          <w:szCs w:val="22"/>
        </w:rPr>
        <w:t>adekvátní část odpovídající počtu dnů, ve kterých nebyl úklid proveden vůbec</w:t>
      </w:r>
      <w:r w:rsidR="00066075" w:rsidRPr="009B3AE1">
        <w:rPr>
          <w:rFonts w:ascii="Arial" w:hAnsi="Arial" w:cs="Arial"/>
          <w:sz w:val="22"/>
          <w:szCs w:val="22"/>
        </w:rPr>
        <w:t>.</w:t>
      </w:r>
      <w:r w:rsidR="00A474D3" w:rsidRPr="009B3AE1">
        <w:rPr>
          <w:rFonts w:ascii="Arial" w:hAnsi="Arial" w:cs="Arial"/>
          <w:sz w:val="22"/>
          <w:szCs w:val="22"/>
        </w:rPr>
        <w:t xml:space="preserve"> </w:t>
      </w:r>
    </w:p>
    <w:p w14:paraId="22C4EBB9" w14:textId="0A96F085" w:rsidR="00B06CCD" w:rsidRPr="009B3AE1" w:rsidRDefault="00F86A18"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lastRenderedPageBreak/>
        <w:t xml:space="preserve">V případě prodlení </w:t>
      </w:r>
      <w:r w:rsidR="00B06CCD" w:rsidRPr="009B3AE1">
        <w:rPr>
          <w:rFonts w:ascii="Arial" w:hAnsi="Arial" w:cs="Arial"/>
          <w:sz w:val="22"/>
        </w:rPr>
        <w:t>kterékoliv smluvní strany se zaplacením peněžité částky, má oprávněná smluvní strana právo na zaplacení úroku z prodlení ve výši stanovené nařízením vlády č. 351/2013 Sb.</w:t>
      </w:r>
      <w:r w:rsidRPr="009B3AE1">
        <w:rPr>
          <w:rFonts w:ascii="Arial" w:hAnsi="Arial" w:cs="Arial"/>
          <w:sz w:val="22"/>
        </w:rPr>
        <w:t>, kterým se určuje výše úroků z prodlení a nákladů spojených s uplatněním pohledávky</w:t>
      </w:r>
      <w:r w:rsidR="0016683C" w:rsidRPr="009B3AE1">
        <w:rPr>
          <w:rFonts w:ascii="Arial" w:hAnsi="Arial" w:cs="Arial"/>
          <w:sz w:val="22"/>
        </w:rPr>
        <w:t>, určuje odměna likvidátora, likvidačního správce a člena orgánu právnické osoby jmenovaného soudem a upravují některé otázky Obchodního věstníku</w:t>
      </w:r>
      <w:r w:rsidR="00A316DB" w:rsidRPr="009B3AE1">
        <w:rPr>
          <w:rFonts w:ascii="Arial" w:hAnsi="Arial" w:cs="Arial"/>
          <w:sz w:val="22"/>
        </w:rPr>
        <w:t>,</w:t>
      </w:r>
      <w:r w:rsidR="0016683C" w:rsidRPr="009B3AE1">
        <w:rPr>
          <w:rFonts w:ascii="Arial" w:hAnsi="Arial" w:cs="Arial"/>
          <w:sz w:val="22"/>
        </w:rPr>
        <w:t xml:space="preserve"> veřejných rejstříků právnických a fyzických osob</w:t>
      </w:r>
      <w:r w:rsidR="00A316DB" w:rsidRPr="009B3AE1">
        <w:rPr>
          <w:rFonts w:ascii="Arial" w:hAnsi="Arial" w:cs="Arial"/>
          <w:sz w:val="22"/>
        </w:rPr>
        <w:t xml:space="preserve"> a evidence svěřenských fondů a evidence údajů o skutečných majitelích</w:t>
      </w:r>
      <w:r w:rsidR="0016683C" w:rsidRPr="009B3AE1">
        <w:rPr>
          <w:rFonts w:ascii="Arial" w:hAnsi="Arial" w:cs="Arial"/>
          <w:sz w:val="22"/>
        </w:rPr>
        <w:t>,</w:t>
      </w:r>
      <w:r w:rsidRPr="009B3AE1">
        <w:rPr>
          <w:rFonts w:ascii="Arial" w:hAnsi="Arial" w:cs="Arial"/>
          <w:sz w:val="22"/>
        </w:rPr>
        <w:t xml:space="preserve"> ve znění pozdějších předpisů</w:t>
      </w:r>
      <w:r w:rsidR="00E5572B" w:rsidRPr="009B3AE1">
        <w:rPr>
          <w:rFonts w:ascii="Arial" w:hAnsi="Arial" w:cs="Arial"/>
          <w:sz w:val="22"/>
        </w:rPr>
        <w:t>.</w:t>
      </w:r>
    </w:p>
    <w:p w14:paraId="7793CBFB" w14:textId="77777777" w:rsidR="00B06CCD"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Smluvní pokutu lze</w:t>
      </w:r>
      <w:r w:rsidR="00D23060" w:rsidRPr="009B3AE1">
        <w:rPr>
          <w:rFonts w:ascii="Arial" w:hAnsi="Arial" w:cs="Arial"/>
          <w:sz w:val="22"/>
        </w:rPr>
        <w:t xml:space="preserve"> uložit opakovaně, a to za každý</w:t>
      </w:r>
      <w:r w:rsidRPr="009B3AE1">
        <w:rPr>
          <w:rFonts w:ascii="Arial" w:hAnsi="Arial" w:cs="Arial"/>
          <w:sz w:val="22"/>
        </w:rPr>
        <w:t xml:space="preserve"> jednotlivý případ.</w:t>
      </w:r>
    </w:p>
    <w:p w14:paraId="7C0549BA" w14:textId="77777777" w:rsidR="00F86A18"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 xml:space="preserve">Smluvní pokutu uhradí </w:t>
      </w:r>
      <w:r w:rsidR="00CC0B22" w:rsidRPr="009B3AE1">
        <w:rPr>
          <w:rFonts w:ascii="Arial" w:hAnsi="Arial" w:cs="Arial"/>
          <w:sz w:val="22"/>
        </w:rPr>
        <w:t xml:space="preserve">povinná smluvní strana </w:t>
      </w:r>
      <w:r w:rsidRPr="009B3AE1">
        <w:rPr>
          <w:rFonts w:ascii="Arial" w:hAnsi="Arial" w:cs="Arial"/>
          <w:sz w:val="22"/>
        </w:rPr>
        <w:t xml:space="preserve">na bankovní účet </w:t>
      </w:r>
      <w:r w:rsidR="00CC0B22" w:rsidRPr="009B3AE1">
        <w:rPr>
          <w:rFonts w:ascii="Arial" w:hAnsi="Arial" w:cs="Arial"/>
          <w:sz w:val="22"/>
        </w:rPr>
        <w:t xml:space="preserve">oprávněné smluvní strany </w:t>
      </w:r>
      <w:r w:rsidRPr="009B3AE1">
        <w:rPr>
          <w:rFonts w:ascii="Arial" w:hAnsi="Arial" w:cs="Arial"/>
          <w:sz w:val="22"/>
        </w:rPr>
        <w:t>ve lhůtě splatnosti 30 dnů od doručení jejího vyúčtování, nedohodnou-li se smluvní strany v konkrétním případě jinak.</w:t>
      </w:r>
    </w:p>
    <w:p w14:paraId="71EA53FC" w14:textId="77777777" w:rsidR="00B06CCD"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Zaplacením smluvní pokuty není dotčeno splnění povinnost</w:t>
      </w:r>
      <w:r w:rsidR="00D13454" w:rsidRPr="009B3AE1">
        <w:rPr>
          <w:rFonts w:ascii="Arial" w:hAnsi="Arial" w:cs="Arial"/>
          <w:sz w:val="22"/>
        </w:rPr>
        <w:t>i</w:t>
      </w:r>
      <w:r w:rsidRPr="009B3AE1">
        <w:rPr>
          <w:rFonts w:ascii="Arial" w:hAnsi="Arial" w:cs="Arial"/>
          <w:sz w:val="22"/>
        </w:rPr>
        <w:t>, která je prostřednictvím smluvní pokuty zajištěna.</w:t>
      </w:r>
    </w:p>
    <w:p w14:paraId="45A4EEA5" w14:textId="77777777" w:rsidR="002E544D" w:rsidRPr="009B3AE1" w:rsidRDefault="002E3E6D" w:rsidP="00935432">
      <w:pPr>
        <w:numPr>
          <w:ilvl w:val="0"/>
          <w:numId w:val="6"/>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Zaplacením smluvní pokuty</w:t>
      </w:r>
      <w:r w:rsidR="004644FF" w:rsidRPr="009B3AE1">
        <w:rPr>
          <w:rFonts w:ascii="Arial" w:hAnsi="Arial" w:cs="Arial"/>
          <w:sz w:val="22"/>
          <w:szCs w:val="22"/>
        </w:rPr>
        <w:t xml:space="preserve"> dle této smlouvy</w:t>
      </w:r>
      <w:r w:rsidRPr="009B3AE1">
        <w:rPr>
          <w:rFonts w:ascii="Arial" w:hAnsi="Arial" w:cs="Arial"/>
          <w:sz w:val="22"/>
          <w:szCs w:val="22"/>
        </w:rPr>
        <w:t xml:space="preserve"> není dotčeno právo </w:t>
      </w:r>
      <w:r w:rsidR="00B06CCD" w:rsidRPr="009B3AE1">
        <w:rPr>
          <w:rFonts w:ascii="Arial" w:hAnsi="Arial" w:cs="Arial"/>
          <w:sz w:val="22"/>
          <w:szCs w:val="22"/>
        </w:rPr>
        <w:t>smluvních stran na úhradu</w:t>
      </w:r>
      <w:r w:rsidRPr="009B3AE1">
        <w:rPr>
          <w:rFonts w:ascii="Arial" w:hAnsi="Arial" w:cs="Arial"/>
          <w:sz w:val="22"/>
          <w:szCs w:val="22"/>
        </w:rPr>
        <w:t xml:space="preserve"> </w:t>
      </w:r>
      <w:r w:rsidR="00F86A18" w:rsidRPr="009B3AE1">
        <w:rPr>
          <w:rFonts w:ascii="Arial" w:hAnsi="Arial" w:cs="Arial"/>
          <w:sz w:val="22"/>
          <w:szCs w:val="22"/>
        </w:rPr>
        <w:t>újmy</w:t>
      </w:r>
      <w:r w:rsidR="00B06CCD" w:rsidRPr="009B3AE1">
        <w:rPr>
          <w:rFonts w:ascii="Arial" w:hAnsi="Arial" w:cs="Arial"/>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w:t>
      </w:r>
      <w:r w:rsidR="00A80E12" w:rsidRPr="009B3AE1">
        <w:rPr>
          <w:rFonts w:ascii="Arial" w:hAnsi="Arial" w:cs="Arial"/>
          <w:sz w:val="22"/>
          <w:szCs w:val="22"/>
        </w:rPr>
        <w:t>a uvedením do předešlého stavu.</w:t>
      </w:r>
    </w:p>
    <w:p w14:paraId="636412C5" w14:textId="77777777" w:rsidR="00B06CCD" w:rsidRPr="009B3AE1" w:rsidRDefault="00B06CCD" w:rsidP="00CE3853">
      <w:pPr>
        <w:numPr>
          <w:ilvl w:val="0"/>
          <w:numId w:val="6"/>
        </w:numPr>
        <w:tabs>
          <w:tab w:val="left" w:pos="426"/>
          <w:tab w:val="left" w:pos="9356"/>
        </w:tabs>
        <w:ind w:left="426" w:right="4" w:hanging="426"/>
        <w:jc w:val="both"/>
        <w:rPr>
          <w:rFonts w:ascii="Arial" w:hAnsi="Arial" w:cs="Arial"/>
          <w:sz w:val="22"/>
          <w:szCs w:val="22"/>
        </w:rPr>
      </w:pPr>
      <w:r w:rsidRPr="009B3AE1">
        <w:rPr>
          <w:rFonts w:ascii="Arial" w:hAnsi="Arial" w:cs="Arial"/>
          <w:sz w:val="22"/>
          <w:szCs w:val="22"/>
        </w:rPr>
        <w:t xml:space="preserve">Jakékoliv omezování výše případných sankcí ze strany </w:t>
      </w:r>
      <w:r w:rsidR="00BF0867" w:rsidRPr="009B3AE1">
        <w:rPr>
          <w:rFonts w:ascii="Arial" w:hAnsi="Arial" w:cs="Arial"/>
          <w:sz w:val="22"/>
          <w:szCs w:val="22"/>
        </w:rPr>
        <w:t xml:space="preserve">poskytovatele </w:t>
      </w:r>
      <w:r w:rsidRPr="009B3AE1">
        <w:rPr>
          <w:rFonts w:ascii="Arial" w:hAnsi="Arial" w:cs="Arial"/>
          <w:sz w:val="22"/>
          <w:szCs w:val="22"/>
        </w:rPr>
        <w:t>se nepřipouští.</w:t>
      </w:r>
    </w:p>
    <w:p w14:paraId="1CDD978B" w14:textId="77777777" w:rsidR="00CE3853" w:rsidRPr="009B3AE1" w:rsidRDefault="00CE3853" w:rsidP="00CE3853">
      <w:pPr>
        <w:tabs>
          <w:tab w:val="left" w:pos="426"/>
          <w:tab w:val="left" w:pos="9356"/>
        </w:tabs>
        <w:ind w:left="426" w:right="4"/>
        <w:jc w:val="both"/>
        <w:rPr>
          <w:rFonts w:ascii="Arial" w:hAnsi="Arial" w:cs="Arial"/>
          <w:sz w:val="22"/>
          <w:szCs w:val="22"/>
          <w:highlight w:val="red"/>
        </w:rPr>
      </w:pPr>
    </w:p>
    <w:p w14:paraId="1130FFD0" w14:textId="77777777" w:rsidR="00513232" w:rsidRPr="009B3AE1" w:rsidRDefault="00032B3B"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t>Článek</w:t>
      </w:r>
    </w:p>
    <w:p w14:paraId="1FD285C9" w14:textId="77777777" w:rsidR="00032B3B" w:rsidRPr="009B3AE1" w:rsidRDefault="00032B3B" w:rsidP="00083C07">
      <w:pPr>
        <w:tabs>
          <w:tab w:val="left" w:pos="9356"/>
        </w:tabs>
        <w:spacing w:after="120"/>
        <w:ind w:right="284"/>
        <w:jc w:val="center"/>
        <w:rPr>
          <w:rFonts w:ascii="Arial" w:hAnsi="Arial" w:cs="Arial"/>
          <w:b/>
          <w:sz w:val="22"/>
          <w:szCs w:val="22"/>
        </w:rPr>
      </w:pPr>
      <w:r w:rsidRPr="009B3AE1">
        <w:rPr>
          <w:rFonts w:ascii="Arial" w:hAnsi="Arial" w:cs="Arial"/>
          <w:b/>
          <w:sz w:val="22"/>
          <w:szCs w:val="22"/>
        </w:rPr>
        <w:t>Uveřejňování informací</w:t>
      </w:r>
    </w:p>
    <w:p w14:paraId="14547F3C" w14:textId="499231F8" w:rsidR="00E00117" w:rsidRPr="009B3AE1" w:rsidRDefault="00E00117" w:rsidP="00E00117">
      <w:pPr>
        <w:numPr>
          <w:ilvl w:val="0"/>
          <w:numId w:val="14"/>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S odkazem na zákon č. 340/2015 Sb., o zvláštních podmínkách účinnosti některých smluv, uveřejňování těchto smluv a o registru smluv (zákon o registru smluv), v platném znění, se smluvní strany dohodly, že tuto smlouvu uveřejní v registru smluv za podmínek stanovených uvedeným zákonem.</w:t>
      </w:r>
      <w:r w:rsidR="006D7908" w:rsidRPr="009B3AE1">
        <w:rPr>
          <w:rFonts w:ascii="Arial" w:hAnsi="Arial" w:cs="Arial"/>
          <w:sz w:val="22"/>
          <w:szCs w:val="22"/>
        </w:rPr>
        <w:t xml:space="preserve"> </w:t>
      </w:r>
      <w:r w:rsidRPr="009B3AE1">
        <w:rPr>
          <w:rFonts w:ascii="Arial" w:hAnsi="Arial" w:cs="Arial"/>
          <w:sz w:val="22"/>
          <w:szCs w:val="22"/>
        </w:rPr>
        <w:t xml:space="preserve">Smluvní strany prohlašují, že skutečnosti uvedené v této smlouvě nepovažují za obchodní tajemství ve smyslu ust. § 504 občanského zákoníku a udělují svolení k jejich užití a zveřejnění bez ustanovení jakýchkoliv dalších podmínek. </w:t>
      </w:r>
    </w:p>
    <w:p w14:paraId="44CC226B" w14:textId="77777777" w:rsidR="00E00117" w:rsidRPr="009B3AE1" w:rsidRDefault="00E00117" w:rsidP="00E00117">
      <w:pPr>
        <w:numPr>
          <w:ilvl w:val="0"/>
          <w:numId w:val="14"/>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Dodavatel podpisem této smlouvy uděluje objednateli výslovný souhlas k uvedení údajů o uhrazených daňových dokladech zhotovitele ze strany objednatele na webových stránkách objednatele, a to ve formě uvedení názvu dodavatele, jeho IČ, výše uhrazené částky a účelu platby</w:t>
      </w:r>
    </w:p>
    <w:p w14:paraId="665141BA" w14:textId="77777777" w:rsidR="00E00117" w:rsidRPr="009B3AE1" w:rsidRDefault="00E00117" w:rsidP="00E00117">
      <w:pPr>
        <w:jc w:val="both"/>
        <w:rPr>
          <w:rFonts w:ascii="Arial" w:hAnsi="Arial" w:cs="Arial"/>
        </w:rPr>
      </w:pPr>
    </w:p>
    <w:p w14:paraId="7C0B7AA5" w14:textId="77777777" w:rsidR="00CE3853" w:rsidRPr="009B3AE1" w:rsidRDefault="00CE3853" w:rsidP="00CE3853">
      <w:pPr>
        <w:tabs>
          <w:tab w:val="left" w:pos="426"/>
          <w:tab w:val="left" w:pos="9356"/>
        </w:tabs>
        <w:ind w:left="425" w:right="6"/>
        <w:jc w:val="both"/>
        <w:rPr>
          <w:rFonts w:ascii="Arial" w:hAnsi="Arial" w:cs="Arial"/>
          <w:sz w:val="22"/>
          <w:szCs w:val="22"/>
          <w:highlight w:val="red"/>
        </w:rPr>
      </w:pPr>
    </w:p>
    <w:p w14:paraId="36073FEF" w14:textId="77777777" w:rsidR="00513232" w:rsidRPr="009B3AE1" w:rsidRDefault="00032B3B" w:rsidP="00CE3853">
      <w:pPr>
        <w:keepNext/>
        <w:numPr>
          <w:ilvl w:val="0"/>
          <w:numId w:val="1"/>
        </w:numPr>
        <w:tabs>
          <w:tab w:val="left" w:pos="142"/>
          <w:tab w:val="left" w:pos="9356"/>
        </w:tabs>
        <w:ind w:left="0" w:right="284" w:firstLine="0"/>
        <w:jc w:val="center"/>
        <w:rPr>
          <w:rFonts w:ascii="Arial" w:hAnsi="Arial" w:cs="Arial"/>
          <w:sz w:val="22"/>
          <w:szCs w:val="22"/>
        </w:rPr>
      </w:pPr>
      <w:r w:rsidRPr="009B3AE1">
        <w:rPr>
          <w:rFonts w:ascii="Arial" w:hAnsi="Arial" w:cs="Arial"/>
          <w:b/>
          <w:sz w:val="22"/>
          <w:szCs w:val="22"/>
        </w:rPr>
        <w:t>Článek</w:t>
      </w:r>
    </w:p>
    <w:p w14:paraId="4F2C8F76" w14:textId="1D281AB3" w:rsidR="00513232" w:rsidRPr="009B3AE1" w:rsidRDefault="00032B3B" w:rsidP="00083C07">
      <w:pPr>
        <w:tabs>
          <w:tab w:val="left" w:pos="9356"/>
        </w:tabs>
        <w:spacing w:after="120"/>
        <w:ind w:right="284"/>
        <w:jc w:val="center"/>
        <w:rPr>
          <w:rFonts w:ascii="Arial" w:hAnsi="Arial" w:cs="Arial"/>
          <w:b/>
          <w:sz w:val="22"/>
          <w:szCs w:val="22"/>
        </w:rPr>
      </w:pPr>
      <w:r w:rsidRPr="009B3AE1">
        <w:rPr>
          <w:rFonts w:ascii="Arial" w:hAnsi="Arial" w:cs="Arial"/>
          <w:b/>
          <w:sz w:val="22"/>
          <w:szCs w:val="22"/>
        </w:rPr>
        <w:t>Důvěrnost informací</w:t>
      </w:r>
    </w:p>
    <w:p w14:paraId="2695071E" w14:textId="77777777" w:rsidR="00BF3EDE" w:rsidRPr="009B3AE1" w:rsidRDefault="00BF3EDE" w:rsidP="00083C07">
      <w:pPr>
        <w:tabs>
          <w:tab w:val="left" w:pos="9356"/>
        </w:tabs>
        <w:spacing w:after="120"/>
        <w:ind w:right="284"/>
        <w:jc w:val="center"/>
        <w:rPr>
          <w:rFonts w:ascii="Arial" w:hAnsi="Arial" w:cs="Arial"/>
          <w:b/>
          <w:sz w:val="22"/>
          <w:szCs w:val="22"/>
        </w:rPr>
      </w:pPr>
    </w:p>
    <w:p w14:paraId="7B888153"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Smluvní strany se zavazují, že zachovají jako </w:t>
      </w:r>
      <w:r w:rsidR="009810F5" w:rsidRPr="009B3AE1">
        <w:rPr>
          <w:rFonts w:ascii="Arial" w:hAnsi="Arial" w:cs="Arial"/>
          <w:sz w:val="22"/>
          <w:szCs w:val="22"/>
        </w:rPr>
        <w:t>důvěrné</w:t>
      </w:r>
      <w:r w:rsidRPr="009B3AE1">
        <w:rPr>
          <w:rFonts w:ascii="Arial" w:hAnsi="Arial" w:cs="Arial"/>
          <w:sz w:val="22"/>
          <w:szCs w:val="22"/>
        </w:rPr>
        <w:t xml:space="preserve"> informace a zprávy týkající se vlastní spolupráce a</w:t>
      </w:r>
      <w:r w:rsidR="00DD1465" w:rsidRPr="009B3AE1">
        <w:rPr>
          <w:rFonts w:ascii="Arial" w:hAnsi="Arial" w:cs="Arial"/>
          <w:sz w:val="22"/>
          <w:szCs w:val="22"/>
        </w:rPr>
        <w:t> v</w:t>
      </w:r>
      <w:r w:rsidRPr="009B3AE1">
        <w:rPr>
          <w:rFonts w:ascii="Arial" w:hAnsi="Arial" w:cs="Arial"/>
          <w:sz w:val="22"/>
          <w:szCs w:val="22"/>
        </w:rPr>
        <w:t xml:space="preserve">nitřních záležitostí smluvních stran </w:t>
      </w:r>
      <w:r w:rsidR="009810F5" w:rsidRPr="009B3AE1">
        <w:rPr>
          <w:rFonts w:ascii="Arial" w:hAnsi="Arial" w:cs="Arial"/>
          <w:sz w:val="22"/>
          <w:szCs w:val="22"/>
        </w:rPr>
        <w:t>a předmětu smlouvy</w:t>
      </w:r>
      <w:r w:rsidRPr="009B3AE1">
        <w:rPr>
          <w:rFonts w:ascii="Arial" w:hAnsi="Arial" w:cs="Arial"/>
          <w:sz w:val="22"/>
          <w:szCs w:val="22"/>
        </w:rPr>
        <w:t xml:space="preserve">, pokud by jejich zveřejnění </w:t>
      </w:r>
      <w:r w:rsidR="009810F5" w:rsidRPr="009B3AE1">
        <w:rPr>
          <w:rFonts w:ascii="Arial" w:hAnsi="Arial" w:cs="Arial"/>
          <w:sz w:val="22"/>
          <w:szCs w:val="22"/>
        </w:rPr>
        <w:t xml:space="preserve">nebo zpřístupnění třetí osobě </w:t>
      </w:r>
      <w:r w:rsidRPr="009B3AE1">
        <w:rPr>
          <w:rFonts w:ascii="Arial" w:hAnsi="Arial" w:cs="Arial"/>
          <w:sz w:val="22"/>
          <w:szCs w:val="22"/>
        </w:rPr>
        <w:t xml:space="preserve">mohlo </w:t>
      </w:r>
      <w:r w:rsidR="009810F5" w:rsidRPr="009B3AE1">
        <w:rPr>
          <w:rFonts w:ascii="Arial" w:hAnsi="Arial" w:cs="Arial"/>
          <w:sz w:val="22"/>
          <w:szCs w:val="22"/>
        </w:rPr>
        <w:t>způsobit újmu druhé smluvní straně.</w:t>
      </w:r>
      <w:r w:rsidRPr="009B3AE1">
        <w:rPr>
          <w:rFonts w:ascii="Arial" w:hAnsi="Arial" w:cs="Arial"/>
          <w:sz w:val="22"/>
          <w:szCs w:val="22"/>
        </w:rPr>
        <w:t xml:space="preserve"> Smluvní strany se zavazují </w:t>
      </w:r>
      <w:r w:rsidR="009810F5" w:rsidRPr="009B3AE1">
        <w:rPr>
          <w:rFonts w:ascii="Arial" w:hAnsi="Arial" w:cs="Arial"/>
          <w:sz w:val="22"/>
          <w:szCs w:val="22"/>
        </w:rPr>
        <w:t>zachovávat o těchto skutečnostech mlčenlivost</w:t>
      </w:r>
      <w:r w:rsidRPr="009B3AE1">
        <w:rPr>
          <w:rFonts w:ascii="Arial" w:hAnsi="Arial" w:cs="Arial"/>
          <w:sz w:val="22"/>
          <w:szCs w:val="22"/>
        </w:rPr>
        <w:t xml:space="preserve">. Mezi tyto informace na straně objednatele patří zejména údaje týkající se </w:t>
      </w:r>
      <w:r w:rsidR="007943B5" w:rsidRPr="009B3AE1">
        <w:rPr>
          <w:rFonts w:ascii="Arial" w:hAnsi="Arial" w:cs="Arial"/>
          <w:sz w:val="22"/>
          <w:szCs w:val="22"/>
        </w:rPr>
        <w:t>provozu a</w:t>
      </w:r>
      <w:r w:rsidR="00DD1465" w:rsidRPr="009B3AE1">
        <w:rPr>
          <w:rFonts w:ascii="Arial" w:hAnsi="Arial" w:cs="Arial"/>
          <w:sz w:val="22"/>
          <w:szCs w:val="22"/>
        </w:rPr>
        <w:t> </w:t>
      </w:r>
      <w:r w:rsidRPr="009B3AE1">
        <w:rPr>
          <w:rFonts w:ascii="Arial" w:hAnsi="Arial" w:cs="Arial"/>
          <w:sz w:val="22"/>
          <w:szCs w:val="22"/>
        </w:rPr>
        <w:t xml:space="preserve">zabezpečení </w:t>
      </w:r>
      <w:r w:rsidR="002C52A2" w:rsidRPr="009B3AE1">
        <w:rPr>
          <w:rFonts w:ascii="Arial" w:hAnsi="Arial" w:cs="Arial"/>
          <w:sz w:val="22"/>
          <w:szCs w:val="22"/>
        </w:rPr>
        <w:t xml:space="preserve">budovy </w:t>
      </w:r>
      <w:r w:rsidRPr="009B3AE1">
        <w:rPr>
          <w:rFonts w:ascii="Arial" w:hAnsi="Arial" w:cs="Arial"/>
          <w:sz w:val="22"/>
          <w:szCs w:val="22"/>
        </w:rPr>
        <w:t>a majetku objednatele</w:t>
      </w:r>
      <w:r w:rsidR="00C63154" w:rsidRPr="009B3AE1">
        <w:rPr>
          <w:rFonts w:ascii="Arial" w:hAnsi="Arial" w:cs="Arial"/>
          <w:sz w:val="22"/>
          <w:szCs w:val="22"/>
        </w:rPr>
        <w:t xml:space="preserve"> a</w:t>
      </w:r>
      <w:r w:rsidRPr="009B3AE1">
        <w:rPr>
          <w:rFonts w:ascii="Arial" w:hAnsi="Arial" w:cs="Arial"/>
          <w:sz w:val="22"/>
          <w:szCs w:val="22"/>
        </w:rPr>
        <w:t xml:space="preserve"> o činnosti objednatele, pokud nevyplývají z veřejně přístupných informačních zdrojů. Poskytovatel zajistí splnění povinnosti mlčenlivosti podle tohoto ustanovení ze strany pracovníků </w:t>
      </w:r>
      <w:r w:rsidR="007943B5" w:rsidRPr="009B3AE1">
        <w:rPr>
          <w:rFonts w:ascii="Arial" w:hAnsi="Arial" w:cs="Arial"/>
          <w:sz w:val="22"/>
          <w:szCs w:val="22"/>
        </w:rPr>
        <w:t>provádějící</w:t>
      </w:r>
      <w:r w:rsidR="00C21CFA" w:rsidRPr="009B3AE1">
        <w:rPr>
          <w:rFonts w:ascii="Arial" w:hAnsi="Arial" w:cs="Arial"/>
          <w:sz w:val="22"/>
          <w:szCs w:val="22"/>
        </w:rPr>
        <w:t>ch</w:t>
      </w:r>
      <w:r w:rsidR="007943B5" w:rsidRPr="009B3AE1">
        <w:rPr>
          <w:rFonts w:ascii="Arial" w:hAnsi="Arial" w:cs="Arial"/>
          <w:sz w:val="22"/>
          <w:szCs w:val="22"/>
        </w:rPr>
        <w:t xml:space="preserve"> úklidové práce. </w:t>
      </w:r>
      <w:r w:rsidR="007943B5" w:rsidRPr="009B3AE1">
        <w:rPr>
          <w:rFonts w:ascii="Arial" w:hAnsi="Arial" w:cs="Arial"/>
          <w:sz w:val="22"/>
          <w:szCs w:val="22"/>
          <w:lang w:eastAsia="en-US"/>
        </w:rPr>
        <w:t>Povinnost zachovávat mlčenlivost trvá i po ukončení tohoto smluvního vztahu.</w:t>
      </w:r>
    </w:p>
    <w:p w14:paraId="3ED636BA" w14:textId="77777777" w:rsidR="009810F5" w:rsidRPr="009B3AE1" w:rsidRDefault="009810F5"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lang w:eastAsia="en-US"/>
        </w:rPr>
        <w:t>Smluv</w:t>
      </w:r>
      <w:r w:rsidR="00F675AD" w:rsidRPr="009B3AE1">
        <w:rPr>
          <w:rFonts w:ascii="Arial" w:hAnsi="Arial" w:cs="Arial"/>
          <w:sz w:val="22"/>
          <w:szCs w:val="22"/>
          <w:lang w:eastAsia="en-US"/>
        </w:rPr>
        <w:t>n</w:t>
      </w:r>
      <w:r w:rsidRPr="009B3AE1">
        <w:rPr>
          <w:rFonts w:ascii="Arial" w:hAnsi="Arial" w:cs="Arial"/>
          <w:sz w:val="22"/>
          <w:szCs w:val="22"/>
          <w:lang w:eastAsia="en-US"/>
        </w:rPr>
        <w:t>í strany se zavazují, že neuvolní třetí osobě důvěrné informace druhé smluvní strany</w:t>
      </w:r>
      <w:r w:rsidR="00F675AD" w:rsidRPr="009B3AE1">
        <w:rPr>
          <w:rFonts w:ascii="Arial" w:hAnsi="Arial" w:cs="Arial"/>
          <w:sz w:val="22"/>
          <w:szCs w:val="22"/>
          <w:lang w:eastAsia="en-US"/>
        </w:rPr>
        <w:t xml:space="preserve"> bez jejího souhlasu, a to v jakékoliv formě, a že podniknou všechny nezbytné kroky k zabezpečení těchto informací.</w:t>
      </w:r>
    </w:p>
    <w:p w14:paraId="3AFE54DD" w14:textId="77777777" w:rsidR="00F675AD" w:rsidRPr="009B3AE1" w:rsidRDefault="00422A9A"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lang w:eastAsia="en-US"/>
        </w:rPr>
        <w:lastRenderedPageBreak/>
        <w:t xml:space="preserve">Poskytovatel </w:t>
      </w:r>
      <w:r w:rsidR="00F675AD" w:rsidRPr="009B3AE1">
        <w:rPr>
          <w:rFonts w:ascii="Arial" w:hAnsi="Arial" w:cs="Arial"/>
          <w:sz w:val="22"/>
          <w:szCs w:val="22"/>
          <w:lang w:eastAsia="en-US"/>
        </w:rPr>
        <w:t>je povinen svého případného poddodavatele zavázat povinnost</w:t>
      </w:r>
      <w:r w:rsidR="00C21CFA" w:rsidRPr="009B3AE1">
        <w:rPr>
          <w:rFonts w:ascii="Arial" w:hAnsi="Arial" w:cs="Arial"/>
          <w:sz w:val="22"/>
          <w:szCs w:val="22"/>
          <w:lang w:eastAsia="en-US"/>
        </w:rPr>
        <w:t>í</w:t>
      </w:r>
      <w:r w:rsidR="00F675AD" w:rsidRPr="009B3AE1">
        <w:rPr>
          <w:rFonts w:ascii="Arial" w:hAnsi="Arial" w:cs="Arial"/>
          <w:sz w:val="22"/>
          <w:szCs w:val="22"/>
          <w:lang w:eastAsia="en-US"/>
        </w:rPr>
        <w:t xml:space="preserve"> mlčenlivosti a respektováním práv objednatele nejméně ve stejném rozsahu, v jakém je v tomto závazkovém vztahu zavázán sám.</w:t>
      </w:r>
    </w:p>
    <w:p w14:paraId="4A0A6D37" w14:textId="77777777" w:rsidR="00032B3B" w:rsidRPr="009B3AE1" w:rsidRDefault="00032B3B" w:rsidP="00D74A75">
      <w:pPr>
        <w:numPr>
          <w:ilvl w:val="0"/>
          <w:numId w:val="27"/>
        </w:numPr>
        <w:tabs>
          <w:tab w:val="left" w:pos="426"/>
        </w:tabs>
        <w:spacing w:after="60"/>
        <w:ind w:left="426" w:right="4" w:hanging="426"/>
        <w:jc w:val="both"/>
        <w:rPr>
          <w:rFonts w:ascii="Arial" w:hAnsi="Arial" w:cs="Arial"/>
          <w:sz w:val="22"/>
          <w:szCs w:val="22"/>
        </w:rPr>
      </w:pPr>
      <w:r w:rsidRPr="009B3AE1">
        <w:rPr>
          <w:rFonts w:ascii="Arial" w:hAnsi="Arial" w:cs="Arial"/>
          <w:sz w:val="22"/>
          <w:szCs w:val="22"/>
        </w:rPr>
        <w:t>Ochrana neveřejných informací se nevztahuje zejména na případy, kdy:</w:t>
      </w:r>
    </w:p>
    <w:p w14:paraId="0D0CA309" w14:textId="77777777" w:rsidR="007F4790" w:rsidRPr="009B3AE1" w:rsidRDefault="007F4790" w:rsidP="007F4790">
      <w:pPr>
        <w:tabs>
          <w:tab w:val="left" w:pos="426"/>
          <w:tab w:val="left" w:pos="851"/>
        </w:tabs>
        <w:spacing w:after="60"/>
        <w:ind w:left="851" w:right="4" w:hanging="851"/>
        <w:jc w:val="both"/>
        <w:rPr>
          <w:rFonts w:ascii="Arial" w:hAnsi="Arial" w:cs="Arial"/>
          <w:sz w:val="22"/>
          <w:szCs w:val="22"/>
        </w:rPr>
      </w:pPr>
      <w:r w:rsidRPr="009B3AE1">
        <w:rPr>
          <w:rFonts w:ascii="Arial" w:hAnsi="Arial" w:cs="Arial"/>
          <w:sz w:val="22"/>
          <w:szCs w:val="22"/>
        </w:rPr>
        <w:tab/>
        <w:t>-</w:t>
      </w:r>
      <w:r w:rsidRPr="009B3AE1">
        <w:rPr>
          <w:rFonts w:ascii="Arial" w:hAnsi="Arial" w:cs="Arial"/>
          <w:sz w:val="22"/>
          <w:szCs w:val="22"/>
        </w:rPr>
        <w:tab/>
        <w:t>smluvní strana prokáže, že je tato informace veřejně dostupná, aniž by tuto dostupnost způsobila sama smluvní strana,</w:t>
      </w:r>
    </w:p>
    <w:p w14:paraId="38D751C2" w14:textId="77777777" w:rsidR="00032B3B" w:rsidRPr="009B3AE1" w:rsidRDefault="00032B3B" w:rsidP="00935432">
      <w:pPr>
        <w:numPr>
          <w:ilvl w:val="0"/>
          <w:numId w:val="12"/>
        </w:numPr>
        <w:tabs>
          <w:tab w:val="left" w:pos="851"/>
          <w:tab w:val="left" w:pos="9360"/>
        </w:tabs>
        <w:spacing w:after="60"/>
        <w:ind w:left="851" w:right="4" w:hanging="425"/>
        <w:jc w:val="both"/>
        <w:rPr>
          <w:rFonts w:ascii="Arial" w:hAnsi="Arial" w:cs="Arial"/>
          <w:sz w:val="22"/>
          <w:szCs w:val="22"/>
        </w:rPr>
      </w:pPr>
      <w:r w:rsidRPr="009B3AE1">
        <w:rPr>
          <w:rFonts w:ascii="Arial" w:hAnsi="Arial" w:cs="Arial"/>
          <w:sz w:val="22"/>
          <w:szCs w:val="22"/>
        </w:rPr>
        <w:t xml:space="preserve">smluvní strana prokáže, že měla tuto informaci k dispozici ještě před datem zpřístupnění druhou </w:t>
      </w:r>
      <w:r w:rsidR="00C21CFA" w:rsidRPr="009B3AE1">
        <w:rPr>
          <w:rFonts w:ascii="Arial" w:hAnsi="Arial" w:cs="Arial"/>
          <w:sz w:val="22"/>
          <w:szCs w:val="22"/>
        </w:rPr>
        <w:t xml:space="preserve">smluvní </w:t>
      </w:r>
      <w:r w:rsidRPr="009B3AE1">
        <w:rPr>
          <w:rFonts w:ascii="Arial" w:hAnsi="Arial" w:cs="Arial"/>
          <w:sz w:val="22"/>
          <w:szCs w:val="22"/>
        </w:rPr>
        <w:t>stranou, a že j</w:t>
      </w:r>
      <w:r w:rsidR="00530F69" w:rsidRPr="009B3AE1">
        <w:rPr>
          <w:rFonts w:ascii="Arial" w:hAnsi="Arial" w:cs="Arial"/>
          <w:sz w:val="22"/>
          <w:szCs w:val="22"/>
        </w:rPr>
        <w:t>i nenabyla v rozporu se zákonem,</w:t>
      </w:r>
    </w:p>
    <w:p w14:paraId="37684FE0" w14:textId="77777777" w:rsidR="00032B3B" w:rsidRPr="009B3AE1" w:rsidRDefault="00032B3B" w:rsidP="00935432">
      <w:pPr>
        <w:numPr>
          <w:ilvl w:val="0"/>
          <w:numId w:val="12"/>
        </w:numPr>
        <w:tabs>
          <w:tab w:val="left" w:pos="851"/>
        </w:tabs>
        <w:spacing w:after="60"/>
        <w:ind w:left="851" w:right="4" w:hanging="425"/>
        <w:jc w:val="both"/>
        <w:rPr>
          <w:rFonts w:ascii="Arial" w:hAnsi="Arial" w:cs="Arial"/>
          <w:sz w:val="22"/>
          <w:szCs w:val="22"/>
        </w:rPr>
      </w:pPr>
      <w:r w:rsidRPr="009B3AE1">
        <w:rPr>
          <w:rFonts w:ascii="Arial" w:hAnsi="Arial" w:cs="Arial"/>
          <w:sz w:val="22"/>
          <w:szCs w:val="22"/>
        </w:rPr>
        <w:t xml:space="preserve">smluvní strana obdrží od zpřístupňující </w:t>
      </w:r>
      <w:r w:rsidR="00C21CFA" w:rsidRPr="009B3AE1">
        <w:rPr>
          <w:rFonts w:ascii="Arial" w:hAnsi="Arial" w:cs="Arial"/>
          <w:sz w:val="22"/>
          <w:szCs w:val="22"/>
        </w:rPr>
        <w:t xml:space="preserve">smluvní </w:t>
      </w:r>
      <w:r w:rsidRPr="009B3AE1">
        <w:rPr>
          <w:rFonts w:ascii="Arial" w:hAnsi="Arial" w:cs="Arial"/>
          <w:sz w:val="22"/>
          <w:szCs w:val="22"/>
        </w:rPr>
        <w:t>strany písemný souhlas zpřístupňovat danou informaci</w:t>
      </w:r>
      <w:r w:rsidR="00C21CFA" w:rsidRPr="009B3AE1">
        <w:rPr>
          <w:rFonts w:ascii="Arial" w:hAnsi="Arial" w:cs="Arial"/>
          <w:sz w:val="22"/>
          <w:szCs w:val="22"/>
        </w:rPr>
        <w:t>,</w:t>
      </w:r>
    </w:p>
    <w:p w14:paraId="37CD1A65" w14:textId="77777777" w:rsidR="00032B3B" w:rsidRPr="009B3AE1" w:rsidRDefault="00032B3B" w:rsidP="00935432">
      <w:pPr>
        <w:numPr>
          <w:ilvl w:val="0"/>
          <w:numId w:val="12"/>
        </w:numPr>
        <w:tabs>
          <w:tab w:val="left" w:pos="851"/>
        </w:tabs>
        <w:spacing w:after="60"/>
        <w:ind w:left="851" w:right="4" w:hanging="425"/>
        <w:jc w:val="both"/>
        <w:rPr>
          <w:rFonts w:ascii="Arial" w:hAnsi="Arial" w:cs="Arial"/>
          <w:sz w:val="22"/>
          <w:szCs w:val="22"/>
        </w:rPr>
      </w:pPr>
      <w:r w:rsidRPr="009B3AE1">
        <w:rPr>
          <w:rFonts w:ascii="Arial" w:hAnsi="Arial" w:cs="Arial"/>
          <w:sz w:val="22"/>
          <w:szCs w:val="22"/>
        </w:rPr>
        <w:t>je zpřístupnění informace vyžadováno zákonem nebo závazným rozhodnutím příslušného org</w:t>
      </w:r>
      <w:r w:rsidR="00530F69" w:rsidRPr="009B3AE1">
        <w:rPr>
          <w:rFonts w:ascii="Arial" w:hAnsi="Arial" w:cs="Arial"/>
          <w:sz w:val="22"/>
          <w:szCs w:val="22"/>
        </w:rPr>
        <w:t>ánu státní správy či samosprávy,</w:t>
      </w:r>
    </w:p>
    <w:p w14:paraId="527A5C3F" w14:textId="77777777" w:rsidR="00032B3B" w:rsidRPr="009B3AE1" w:rsidRDefault="00032B3B" w:rsidP="00935432">
      <w:pPr>
        <w:numPr>
          <w:ilvl w:val="0"/>
          <w:numId w:val="12"/>
        </w:numPr>
        <w:tabs>
          <w:tab w:val="left" w:pos="851"/>
        </w:tabs>
        <w:spacing w:after="120"/>
        <w:ind w:left="851" w:right="4" w:hanging="425"/>
        <w:jc w:val="both"/>
        <w:rPr>
          <w:rFonts w:ascii="Arial" w:hAnsi="Arial" w:cs="Arial"/>
          <w:sz w:val="22"/>
          <w:szCs w:val="22"/>
        </w:rPr>
      </w:pPr>
      <w:r w:rsidRPr="009B3AE1">
        <w:rPr>
          <w:rFonts w:ascii="Arial" w:hAnsi="Arial" w:cs="Arial"/>
          <w:sz w:val="22"/>
          <w:szCs w:val="22"/>
        </w:rPr>
        <w:t>auditor provádí u některé ze smluvních stran audit na základě oprávnění vyplývajícího z příslušných právních předpisů.</w:t>
      </w:r>
    </w:p>
    <w:p w14:paraId="3B31C8A2"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14:paraId="7FEAD054"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sidRPr="009B3AE1">
        <w:rPr>
          <w:rFonts w:ascii="Arial" w:hAnsi="Arial" w:cs="Arial"/>
          <w:sz w:val="22"/>
          <w:szCs w:val="22"/>
        </w:rPr>
        <w:t>s</w:t>
      </w:r>
      <w:r w:rsidRPr="009B3AE1">
        <w:rPr>
          <w:rFonts w:ascii="Arial" w:hAnsi="Arial" w:cs="Arial"/>
          <w:sz w:val="22"/>
          <w:szCs w:val="22"/>
        </w:rPr>
        <w:t>mlouvy.</w:t>
      </w:r>
    </w:p>
    <w:p w14:paraId="3C73FDB2"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Povinnost poskytovat informace podle zákona č. 106/1999 Sb., o svobodném přístupu k informacím, ve znění pozdějších předpisů</w:t>
      </w:r>
      <w:r w:rsidR="00B36BC6" w:rsidRPr="009B3AE1">
        <w:rPr>
          <w:rFonts w:ascii="Arial" w:hAnsi="Arial" w:cs="Arial"/>
          <w:sz w:val="22"/>
          <w:szCs w:val="22"/>
        </w:rPr>
        <w:t>,</w:t>
      </w:r>
      <w:r w:rsidRPr="009B3AE1">
        <w:rPr>
          <w:rFonts w:ascii="Arial" w:hAnsi="Arial" w:cs="Arial"/>
          <w:sz w:val="22"/>
          <w:szCs w:val="22"/>
        </w:rPr>
        <w:t xml:space="preserve"> tímto </w:t>
      </w:r>
      <w:r w:rsidR="006A0440" w:rsidRPr="009B3AE1">
        <w:rPr>
          <w:rFonts w:ascii="Arial" w:hAnsi="Arial" w:cs="Arial"/>
          <w:sz w:val="22"/>
          <w:szCs w:val="22"/>
        </w:rPr>
        <w:t xml:space="preserve">Článkem </w:t>
      </w:r>
      <w:r w:rsidRPr="009B3AE1">
        <w:rPr>
          <w:rFonts w:ascii="Arial" w:hAnsi="Arial" w:cs="Arial"/>
          <w:sz w:val="22"/>
          <w:szCs w:val="22"/>
        </w:rPr>
        <w:t>není dotčena.</w:t>
      </w:r>
    </w:p>
    <w:p w14:paraId="48D863D0" w14:textId="77777777" w:rsidR="007F4790" w:rsidRPr="009B3AE1" w:rsidRDefault="007F4790"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Za prokázané porušení ustanovení v tomto </w:t>
      </w:r>
      <w:r w:rsidR="006A0440" w:rsidRPr="009B3AE1">
        <w:rPr>
          <w:rFonts w:ascii="Arial" w:hAnsi="Arial" w:cs="Arial"/>
          <w:sz w:val="22"/>
          <w:szCs w:val="22"/>
        </w:rPr>
        <w:t xml:space="preserve">Článku </w:t>
      </w:r>
      <w:r w:rsidRPr="009B3AE1">
        <w:rPr>
          <w:rFonts w:ascii="Arial" w:hAnsi="Arial" w:cs="Arial"/>
          <w:sz w:val="22"/>
          <w:szCs w:val="22"/>
        </w:rPr>
        <w:t>má druhá smluvní strana právo požadovat náhradu takto vzniklé újmy.</w:t>
      </w:r>
    </w:p>
    <w:p w14:paraId="307A0DB6" w14:textId="77777777" w:rsidR="003B03BC" w:rsidRPr="009B3AE1" w:rsidRDefault="00032B3B" w:rsidP="00D74A75">
      <w:pPr>
        <w:numPr>
          <w:ilvl w:val="0"/>
          <w:numId w:val="27"/>
        </w:numPr>
        <w:tabs>
          <w:tab w:val="left" w:pos="426"/>
        </w:tabs>
        <w:ind w:left="426" w:right="4" w:hanging="426"/>
        <w:jc w:val="both"/>
        <w:rPr>
          <w:rFonts w:ascii="Arial" w:hAnsi="Arial" w:cs="Arial"/>
          <w:b/>
          <w:sz w:val="22"/>
          <w:szCs w:val="22"/>
        </w:rPr>
      </w:pPr>
      <w:r w:rsidRPr="009B3AE1">
        <w:rPr>
          <w:rFonts w:ascii="Arial" w:hAnsi="Arial" w:cs="Arial"/>
          <w:sz w:val="22"/>
          <w:szCs w:val="22"/>
        </w:rPr>
        <w:t xml:space="preserve">Pro případ porušení povinností sjednaných v tomto </w:t>
      </w:r>
      <w:r w:rsidR="006A0440" w:rsidRPr="009B3AE1">
        <w:rPr>
          <w:rFonts w:ascii="Arial" w:hAnsi="Arial" w:cs="Arial"/>
          <w:sz w:val="22"/>
          <w:szCs w:val="22"/>
        </w:rPr>
        <w:t xml:space="preserve">Článku </w:t>
      </w:r>
      <w:r w:rsidR="00B63789" w:rsidRPr="009B3AE1">
        <w:rPr>
          <w:rFonts w:ascii="Arial" w:hAnsi="Arial" w:cs="Arial"/>
          <w:sz w:val="22"/>
          <w:szCs w:val="22"/>
        </w:rPr>
        <w:t>sm</w:t>
      </w:r>
      <w:r w:rsidRPr="009B3AE1">
        <w:rPr>
          <w:rFonts w:ascii="Arial" w:hAnsi="Arial" w:cs="Arial"/>
          <w:sz w:val="22"/>
          <w:szCs w:val="22"/>
        </w:rPr>
        <w:t>louvy se sjednává smluvní pokuta ve výši 50</w:t>
      </w:r>
      <w:r w:rsidR="0018782B" w:rsidRPr="009B3AE1">
        <w:rPr>
          <w:rFonts w:ascii="Arial" w:hAnsi="Arial" w:cs="Arial"/>
          <w:sz w:val="22"/>
          <w:szCs w:val="22"/>
        </w:rPr>
        <w:t>.</w:t>
      </w:r>
      <w:r w:rsidRPr="009B3AE1">
        <w:rPr>
          <w:rFonts w:ascii="Arial" w:hAnsi="Arial" w:cs="Arial"/>
          <w:sz w:val="22"/>
          <w:szCs w:val="22"/>
        </w:rPr>
        <w:t>000</w:t>
      </w:r>
      <w:r w:rsidR="00F017E1" w:rsidRPr="009B3AE1">
        <w:rPr>
          <w:rFonts w:ascii="Arial" w:hAnsi="Arial" w:cs="Arial"/>
          <w:sz w:val="22"/>
          <w:szCs w:val="22"/>
        </w:rPr>
        <w:t>,-</w:t>
      </w:r>
      <w:r w:rsidRPr="009B3AE1">
        <w:rPr>
          <w:rFonts w:ascii="Arial" w:hAnsi="Arial" w:cs="Arial"/>
          <w:sz w:val="22"/>
          <w:szCs w:val="22"/>
        </w:rPr>
        <w:t xml:space="preserve"> Kč za ka</w:t>
      </w:r>
      <w:r w:rsidR="004644FF" w:rsidRPr="009B3AE1">
        <w:rPr>
          <w:rFonts w:ascii="Arial" w:hAnsi="Arial" w:cs="Arial"/>
          <w:sz w:val="22"/>
          <w:szCs w:val="22"/>
        </w:rPr>
        <w:t>ždý případ porušení povinnosti.</w:t>
      </w:r>
      <w:r w:rsidR="003B03BC" w:rsidRPr="009B3AE1">
        <w:rPr>
          <w:rFonts w:ascii="Arial" w:hAnsi="Arial" w:cs="Arial"/>
          <w:sz w:val="22"/>
          <w:szCs w:val="22"/>
        </w:rPr>
        <w:t xml:space="preserve"> </w:t>
      </w:r>
    </w:p>
    <w:p w14:paraId="5F6D1343" w14:textId="77777777" w:rsidR="00CE3853" w:rsidRPr="009B3AE1" w:rsidRDefault="00CE3853" w:rsidP="00CE3853">
      <w:pPr>
        <w:tabs>
          <w:tab w:val="left" w:pos="426"/>
        </w:tabs>
        <w:ind w:left="426" w:right="4"/>
        <w:jc w:val="both"/>
        <w:rPr>
          <w:rFonts w:ascii="Arial" w:hAnsi="Arial" w:cs="Arial"/>
          <w:b/>
          <w:sz w:val="22"/>
          <w:szCs w:val="22"/>
        </w:rPr>
      </w:pPr>
    </w:p>
    <w:p w14:paraId="556CCF37" w14:textId="77777777" w:rsidR="00045ACD" w:rsidRPr="009B3AE1" w:rsidRDefault="00045ACD"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w:t>
      </w:r>
      <w:r w:rsidR="007016C1" w:rsidRPr="009B3AE1">
        <w:rPr>
          <w:rFonts w:ascii="Arial" w:hAnsi="Arial" w:cs="Arial"/>
          <w:b/>
          <w:sz w:val="22"/>
          <w:szCs w:val="22"/>
        </w:rPr>
        <w:t>ánek</w:t>
      </w:r>
    </w:p>
    <w:p w14:paraId="4A56517D" w14:textId="77777777" w:rsidR="000B6947" w:rsidRPr="009B3AE1" w:rsidRDefault="00F968D6" w:rsidP="00083C07">
      <w:pPr>
        <w:spacing w:after="120"/>
        <w:ind w:right="6"/>
        <w:jc w:val="center"/>
        <w:rPr>
          <w:rFonts w:ascii="Arial" w:hAnsi="Arial" w:cs="Arial"/>
          <w:b/>
          <w:sz w:val="22"/>
          <w:szCs w:val="22"/>
        </w:rPr>
      </w:pPr>
      <w:r w:rsidRPr="009B3AE1">
        <w:rPr>
          <w:rFonts w:ascii="Arial" w:hAnsi="Arial" w:cs="Arial"/>
          <w:b/>
          <w:sz w:val="22"/>
          <w:szCs w:val="22"/>
        </w:rPr>
        <w:t>Doba trvání smlouvy</w:t>
      </w:r>
    </w:p>
    <w:p w14:paraId="21D46C49" w14:textId="77777777" w:rsidR="00AD0B17" w:rsidRPr="009B3AE1" w:rsidRDefault="00A11A74" w:rsidP="003C6EF5">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Smlouva se uzavírá na dobu </w:t>
      </w:r>
      <w:r w:rsidR="00405300" w:rsidRPr="009B3AE1">
        <w:rPr>
          <w:rFonts w:ascii="Arial" w:hAnsi="Arial" w:cs="Arial"/>
          <w:sz w:val="22"/>
          <w:szCs w:val="22"/>
        </w:rPr>
        <w:t>ne</w:t>
      </w:r>
      <w:r w:rsidRPr="009B3AE1">
        <w:rPr>
          <w:rFonts w:ascii="Arial" w:hAnsi="Arial" w:cs="Arial"/>
          <w:sz w:val="22"/>
          <w:szCs w:val="22"/>
        </w:rPr>
        <w:t>určitou</w:t>
      </w:r>
      <w:r w:rsidR="00AD0B17" w:rsidRPr="009B3AE1">
        <w:rPr>
          <w:rFonts w:ascii="Arial" w:hAnsi="Arial" w:cs="Arial"/>
          <w:sz w:val="22"/>
          <w:szCs w:val="22"/>
        </w:rPr>
        <w:t>.</w:t>
      </w:r>
    </w:p>
    <w:p w14:paraId="2BFB2607" w14:textId="77777777" w:rsidR="00166C97" w:rsidRPr="009B3AE1" w:rsidRDefault="00166C97"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Smlouvu lze kdykoliv ukončit </w:t>
      </w:r>
      <w:r w:rsidR="00F21D91" w:rsidRPr="009B3AE1">
        <w:rPr>
          <w:rFonts w:ascii="Arial" w:hAnsi="Arial" w:cs="Arial"/>
          <w:sz w:val="22"/>
          <w:szCs w:val="22"/>
        </w:rPr>
        <w:t xml:space="preserve">písemnou </w:t>
      </w:r>
      <w:r w:rsidRPr="009B3AE1">
        <w:rPr>
          <w:rFonts w:ascii="Arial" w:hAnsi="Arial" w:cs="Arial"/>
          <w:sz w:val="22"/>
          <w:szCs w:val="22"/>
        </w:rPr>
        <w:t>dohodou smluvních stran.</w:t>
      </w:r>
    </w:p>
    <w:p w14:paraId="50BE3F4D" w14:textId="11F6A06A" w:rsidR="00A11A74" w:rsidRPr="009B3AE1" w:rsidRDefault="00A11A74"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Kterákoli ze smluvních stran je oprávněna smlouvu vypovědět písemnou výpovědí i bez udání důvodu s </w:t>
      </w:r>
      <w:r w:rsidR="00E13285" w:rsidRPr="009B3AE1">
        <w:rPr>
          <w:rFonts w:ascii="Arial" w:hAnsi="Arial" w:cs="Arial"/>
          <w:sz w:val="22"/>
          <w:szCs w:val="22"/>
        </w:rPr>
        <w:t>šesti</w:t>
      </w:r>
      <w:r w:rsidRPr="009B3AE1">
        <w:rPr>
          <w:rFonts w:ascii="Arial" w:hAnsi="Arial" w:cs="Arial"/>
          <w:sz w:val="22"/>
          <w:szCs w:val="22"/>
        </w:rPr>
        <w:t>měsíční výpovědní dobou.</w:t>
      </w:r>
    </w:p>
    <w:p w14:paraId="5CEEA3E5" w14:textId="77777777" w:rsidR="00F968D6" w:rsidRPr="009B3AE1" w:rsidRDefault="00882708"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smlouvy</w:t>
      </w:r>
      <w:r w:rsidR="00AF505F" w:rsidRPr="009B3AE1">
        <w:rPr>
          <w:rFonts w:ascii="Arial" w:hAnsi="Arial" w:cs="Arial"/>
          <w:sz w:val="22"/>
          <w:szCs w:val="22"/>
        </w:rPr>
        <w:t>.</w:t>
      </w:r>
    </w:p>
    <w:p w14:paraId="12F464E9" w14:textId="77777777" w:rsidR="00E26B49" w:rsidRPr="009B3AE1" w:rsidRDefault="00E26B49" w:rsidP="00935432">
      <w:pPr>
        <w:numPr>
          <w:ilvl w:val="0"/>
          <w:numId w:val="10"/>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 xml:space="preserve">Výpovědní </w:t>
      </w:r>
      <w:r w:rsidR="00A34CC3" w:rsidRPr="009B3AE1">
        <w:rPr>
          <w:rFonts w:ascii="Arial" w:hAnsi="Arial" w:cs="Arial"/>
          <w:sz w:val="22"/>
          <w:szCs w:val="22"/>
        </w:rPr>
        <w:t xml:space="preserve">doba dle tohoto </w:t>
      </w:r>
      <w:r w:rsidR="00F73962" w:rsidRPr="009B3AE1">
        <w:rPr>
          <w:rFonts w:ascii="Arial" w:hAnsi="Arial" w:cs="Arial"/>
          <w:sz w:val="22"/>
          <w:szCs w:val="22"/>
        </w:rPr>
        <w:t xml:space="preserve">Článku </w:t>
      </w:r>
      <w:r w:rsidRPr="009B3AE1">
        <w:rPr>
          <w:rFonts w:ascii="Arial" w:hAnsi="Arial" w:cs="Arial"/>
          <w:sz w:val="22"/>
          <w:szCs w:val="22"/>
        </w:rPr>
        <w:t xml:space="preserve">počíná běžet prvním dnem </w:t>
      </w:r>
      <w:r w:rsidR="00A34CC3" w:rsidRPr="009B3AE1">
        <w:rPr>
          <w:rFonts w:ascii="Arial" w:hAnsi="Arial" w:cs="Arial"/>
          <w:sz w:val="22"/>
          <w:szCs w:val="22"/>
        </w:rPr>
        <w:t xml:space="preserve">kalendářního </w:t>
      </w:r>
      <w:r w:rsidRPr="009B3AE1">
        <w:rPr>
          <w:rFonts w:ascii="Arial" w:hAnsi="Arial" w:cs="Arial"/>
          <w:sz w:val="22"/>
          <w:szCs w:val="22"/>
        </w:rPr>
        <w:t>měsíce následujícího po</w:t>
      </w:r>
      <w:r w:rsidR="000F243F" w:rsidRPr="009B3AE1">
        <w:rPr>
          <w:rFonts w:ascii="Arial" w:hAnsi="Arial" w:cs="Arial"/>
          <w:sz w:val="22"/>
          <w:szCs w:val="22"/>
        </w:rPr>
        <w:t> </w:t>
      </w:r>
      <w:r w:rsidR="00784CD2" w:rsidRPr="009B3AE1">
        <w:rPr>
          <w:rFonts w:ascii="Arial" w:hAnsi="Arial" w:cs="Arial"/>
          <w:sz w:val="22"/>
          <w:szCs w:val="22"/>
        </w:rPr>
        <w:t xml:space="preserve">dni </w:t>
      </w:r>
      <w:r w:rsidRPr="009B3AE1">
        <w:rPr>
          <w:rFonts w:ascii="Arial" w:hAnsi="Arial" w:cs="Arial"/>
          <w:sz w:val="22"/>
          <w:szCs w:val="22"/>
        </w:rPr>
        <w:t xml:space="preserve">doručení písemné výpovědi druhé </w:t>
      </w:r>
      <w:r w:rsidR="00F21D91" w:rsidRPr="009B3AE1">
        <w:rPr>
          <w:rFonts w:ascii="Arial" w:hAnsi="Arial" w:cs="Arial"/>
          <w:sz w:val="22"/>
          <w:szCs w:val="22"/>
        </w:rPr>
        <w:t xml:space="preserve">smluvní </w:t>
      </w:r>
      <w:r w:rsidRPr="009B3AE1">
        <w:rPr>
          <w:rFonts w:ascii="Arial" w:hAnsi="Arial" w:cs="Arial"/>
          <w:sz w:val="22"/>
          <w:szCs w:val="22"/>
        </w:rPr>
        <w:t>straně.</w:t>
      </w:r>
      <w:r w:rsidR="00784CD2" w:rsidRPr="009B3AE1">
        <w:rPr>
          <w:rFonts w:ascii="Arial" w:hAnsi="Arial" w:cs="Arial"/>
          <w:sz w:val="22"/>
          <w:szCs w:val="22"/>
        </w:rPr>
        <w:t xml:space="preserve"> Vypovězení smlouvy dle tohoto </w:t>
      </w:r>
      <w:r w:rsidR="00F73962" w:rsidRPr="009B3AE1">
        <w:rPr>
          <w:rFonts w:ascii="Arial" w:hAnsi="Arial" w:cs="Arial"/>
          <w:sz w:val="22"/>
          <w:szCs w:val="22"/>
        </w:rPr>
        <w:t xml:space="preserve">Článku </w:t>
      </w:r>
      <w:r w:rsidR="00784CD2" w:rsidRPr="009B3AE1">
        <w:rPr>
          <w:rFonts w:ascii="Arial" w:hAnsi="Arial" w:cs="Arial"/>
          <w:sz w:val="22"/>
          <w:szCs w:val="22"/>
        </w:rPr>
        <w:t>nesmí být smluvními stranami nijak sankcionováno.</w:t>
      </w:r>
    </w:p>
    <w:p w14:paraId="44CFEB87" w14:textId="77777777" w:rsidR="00F53FF2" w:rsidRPr="009B3AE1" w:rsidRDefault="000218FA"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Od smlouvy lze odstoupit za podmínek § 2002 a násl. občanského zákoníku.</w:t>
      </w:r>
      <w:r w:rsidR="00F21D91" w:rsidRPr="009B3AE1">
        <w:rPr>
          <w:rFonts w:ascii="Arial" w:hAnsi="Arial" w:cs="Arial"/>
          <w:sz w:val="22"/>
          <w:szCs w:val="22"/>
        </w:rPr>
        <w:t xml:space="preserve"> </w:t>
      </w:r>
      <w:r w:rsidR="00F53FF2" w:rsidRPr="009B3AE1">
        <w:rPr>
          <w:rFonts w:ascii="Arial" w:hAnsi="Arial" w:cs="Arial"/>
          <w:sz w:val="22"/>
          <w:szCs w:val="22"/>
        </w:rPr>
        <w:t>Za porušení smlouvy podstatným způsobem se považuje zejména:</w:t>
      </w:r>
    </w:p>
    <w:p w14:paraId="778B6C50" w14:textId="77777777" w:rsidR="00F53FF2" w:rsidRPr="009B3AE1" w:rsidRDefault="00523596"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prodlení </w:t>
      </w:r>
      <w:r w:rsidR="00881F36" w:rsidRPr="009B3AE1">
        <w:rPr>
          <w:rFonts w:ascii="Arial" w:hAnsi="Arial" w:cs="Arial"/>
          <w:sz w:val="22"/>
          <w:szCs w:val="22"/>
        </w:rPr>
        <w:t>o</w:t>
      </w:r>
      <w:r w:rsidRPr="009B3AE1">
        <w:rPr>
          <w:rFonts w:ascii="Arial" w:hAnsi="Arial" w:cs="Arial"/>
          <w:sz w:val="22"/>
          <w:szCs w:val="22"/>
        </w:rPr>
        <w:t xml:space="preserve">bjednatele s úhradou faktury po dobu delší než 30 kalendářních dnů, pokud </w:t>
      </w:r>
      <w:r w:rsidR="00881F36" w:rsidRPr="009B3AE1">
        <w:rPr>
          <w:rFonts w:ascii="Arial" w:hAnsi="Arial" w:cs="Arial"/>
          <w:sz w:val="22"/>
          <w:szCs w:val="22"/>
        </w:rPr>
        <w:t>o</w:t>
      </w:r>
      <w:r w:rsidRPr="009B3AE1">
        <w:rPr>
          <w:rFonts w:ascii="Arial" w:hAnsi="Arial" w:cs="Arial"/>
          <w:sz w:val="22"/>
          <w:szCs w:val="22"/>
        </w:rPr>
        <w:t xml:space="preserve">bjednatel nezjedná nápravu ani do 20 kalendářních dnů od doručení písemného oznámení </w:t>
      </w:r>
      <w:r w:rsidR="00881F36" w:rsidRPr="009B3AE1">
        <w:rPr>
          <w:rFonts w:ascii="Arial" w:hAnsi="Arial" w:cs="Arial"/>
          <w:sz w:val="22"/>
          <w:szCs w:val="22"/>
        </w:rPr>
        <w:t>p</w:t>
      </w:r>
      <w:r w:rsidRPr="009B3AE1">
        <w:rPr>
          <w:rFonts w:ascii="Arial" w:hAnsi="Arial" w:cs="Arial"/>
          <w:sz w:val="22"/>
          <w:szCs w:val="22"/>
        </w:rPr>
        <w:t>oskytovatele o takovém prodlení se žádostí o jeho nápravu</w:t>
      </w:r>
      <w:r w:rsidR="00881F36" w:rsidRPr="009B3AE1">
        <w:rPr>
          <w:rFonts w:ascii="Arial" w:hAnsi="Arial" w:cs="Arial"/>
          <w:sz w:val="22"/>
          <w:szCs w:val="22"/>
        </w:rPr>
        <w:t>,</w:t>
      </w:r>
    </w:p>
    <w:p w14:paraId="3AC723D6" w14:textId="77777777" w:rsidR="00F53FF2" w:rsidRPr="009B3AE1" w:rsidRDefault="00F53FF2"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lastRenderedPageBreak/>
        <w:t xml:space="preserve">prodlení se splněním jakékoliv povinnosti </w:t>
      </w:r>
      <w:r w:rsidR="00BF0867" w:rsidRPr="009B3AE1">
        <w:rPr>
          <w:rFonts w:ascii="Arial" w:hAnsi="Arial" w:cs="Arial"/>
          <w:sz w:val="22"/>
          <w:szCs w:val="22"/>
        </w:rPr>
        <w:t>poskytovatele</w:t>
      </w:r>
      <w:r w:rsidRPr="009B3AE1">
        <w:rPr>
          <w:rFonts w:ascii="Arial" w:hAnsi="Arial" w:cs="Arial"/>
          <w:sz w:val="22"/>
          <w:szCs w:val="22"/>
        </w:rPr>
        <w:t>, pokud ne</w:t>
      </w:r>
      <w:r w:rsidR="00881F36" w:rsidRPr="009B3AE1">
        <w:rPr>
          <w:rFonts w:ascii="Arial" w:hAnsi="Arial" w:cs="Arial"/>
          <w:sz w:val="22"/>
          <w:szCs w:val="22"/>
        </w:rPr>
        <w:t>z</w:t>
      </w:r>
      <w:r w:rsidRPr="009B3AE1">
        <w:rPr>
          <w:rFonts w:ascii="Arial" w:hAnsi="Arial" w:cs="Arial"/>
          <w:sz w:val="22"/>
          <w:szCs w:val="22"/>
        </w:rPr>
        <w:t>jedná nápravu ani do 30 dnů od doručení písemné výzvy objednatele s upozorněním na neplnění konkrétní povinnosti</w:t>
      </w:r>
      <w:r w:rsidR="00881F36" w:rsidRPr="009B3AE1">
        <w:rPr>
          <w:rFonts w:ascii="Arial" w:hAnsi="Arial" w:cs="Arial"/>
          <w:sz w:val="22"/>
          <w:szCs w:val="22"/>
        </w:rPr>
        <w:t>,</w:t>
      </w:r>
    </w:p>
    <w:p w14:paraId="04B69C71" w14:textId="77777777" w:rsidR="006A57EA" w:rsidRPr="009B3AE1" w:rsidRDefault="00945885"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pokud </w:t>
      </w:r>
      <w:r w:rsidR="00BF0867" w:rsidRPr="009B3AE1">
        <w:rPr>
          <w:rFonts w:ascii="Arial" w:hAnsi="Arial" w:cs="Arial"/>
          <w:sz w:val="22"/>
          <w:szCs w:val="22"/>
        </w:rPr>
        <w:t xml:space="preserve">poskytovatel </w:t>
      </w:r>
      <w:r w:rsidRPr="009B3AE1">
        <w:rPr>
          <w:rFonts w:ascii="Arial" w:hAnsi="Arial" w:cs="Arial"/>
          <w:sz w:val="22"/>
          <w:szCs w:val="22"/>
        </w:rPr>
        <w:t>opakovaně (min. 3x) poskytl plnění dle této smlouvy s vadami, na které byl objednatelem písemně upozorněn nebo opako</w:t>
      </w:r>
      <w:r w:rsidR="006A57EA" w:rsidRPr="009B3AE1">
        <w:rPr>
          <w:rFonts w:ascii="Arial" w:hAnsi="Arial" w:cs="Arial"/>
          <w:sz w:val="22"/>
          <w:szCs w:val="22"/>
        </w:rPr>
        <w:t xml:space="preserve">vaně vytknuté vady neodstraňuje, především neobsadí-li směnu svými </w:t>
      </w:r>
      <w:r w:rsidR="00BF0867" w:rsidRPr="009B3AE1">
        <w:rPr>
          <w:rFonts w:ascii="Arial" w:hAnsi="Arial" w:cs="Arial"/>
          <w:sz w:val="22"/>
          <w:szCs w:val="22"/>
        </w:rPr>
        <w:t>pracovníky</w:t>
      </w:r>
      <w:r w:rsidR="006A57EA" w:rsidRPr="009B3AE1">
        <w:rPr>
          <w:rFonts w:ascii="Arial" w:hAnsi="Arial" w:cs="Arial"/>
          <w:sz w:val="22"/>
          <w:szCs w:val="22"/>
        </w:rPr>
        <w:t>,</w:t>
      </w:r>
    </w:p>
    <w:p w14:paraId="6C9C4A67" w14:textId="77777777" w:rsidR="00945885" w:rsidRPr="009B3AE1" w:rsidRDefault="00882708" w:rsidP="00935432">
      <w:pPr>
        <w:pStyle w:val="Odstavecseseznamem"/>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dojde-li opakovaně (min. </w:t>
      </w:r>
      <w:r w:rsidR="00591597" w:rsidRPr="009B3AE1">
        <w:rPr>
          <w:rFonts w:ascii="Arial" w:hAnsi="Arial" w:cs="Arial"/>
          <w:sz w:val="22"/>
          <w:szCs w:val="22"/>
        </w:rPr>
        <w:t>2</w:t>
      </w:r>
      <w:r w:rsidRPr="009B3AE1">
        <w:rPr>
          <w:rFonts w:ascii="Arial" w:hAnsi="Arial" w:cs="Arial"/>
          <w:sz w:val="22"/>
          <w:szCs w:val="22"/>
        </w:rPr>
        <w:t xml:space="preserve">x) k závažnému porušení povinností pracovníků </w:t>
      </w:r>
      <w:r w:rsidR="00BF0867" w:rsidRPr="009B3AE1">
        <w:rPr>
          <w:rFonts w:ascii="Arial" w:hAnsi="Arial" w:cs="Arial"/>
          <w:sz w:val="22"/>
          <w:szCs w:val="22"/>
        </w:rPr>
        <w:t xml:space="preserve">poskytovatele </w:t>
      </w:r>
      <w:r w:rsidRPr="009B3AE1">
        <w:rPr>
          <w:rFonts w:ascii="Arial" w:hAnsi="Arial" w:cs="Arial"/>
          <w:sz w:val="22"/>
          <w:szCs w:val="22"/>
        </w:rPr>
        <w:t xml:space="preserve">ve smyslu </w:t>
      </w:r>
      <w:r w:rsidR="0018782B" w:rsidRPr="009B3AE1">
        <w:rPr>
          <w:rFonts w:ascii="Arial" w:hAnsi="Arial" w:cs="Arial"/>
          <w:sz w:val="22"/>
          <w:szCs w:val="22"/>
        </w:rPr>
        <w:t>Čl</w:t>
      </w:r>
      <w:r w:rsidRPr="009B3AE1">
        <w:rPr>
          <w:rFonts w:ascii="Arial" w:hAnsi="Arial" w:cs="Arial"/>
          <w:sz w:val="22"/>
          <w:szCs w:val="22"/>
        </w:rPr>
        <w:t>. </w:t>
      </w:r>
      <w:r w:rsidR="003C466B" w:rsidRPr="009B3AE1">
        <w:rPr>
          <w:rFonts w:ascii="Arial" w:hAnsi="Arial" w:cs="Arial"/>
          <w:sz w:val="22"/>
          <w:szCs w:val="22"/>
        </w:rPr>
        <w:t>VI</w:t>
      </w:r>
      <w:r w:rsidR="0018782B" w:rsidRPr="009B3AE1">
        <w:rPr>
          <w:rFonts w:ascii="Arial" w:hAnsi="Arial" w:cs="Arial"/>
          <w:sz w:val="22"/>
          <w:szCs w:val="22"/>
        </w:rPr>
        <w:t>.</w:t>
      </w:r>
      <w:r w:rsidR="003D1352" w:rsidRPr="009B3AE1">
        <w:rPr>
          <w:rFonts w:ascii="Arial" w:hAnsi="Arial" w:cs="Arial"/>
          <w:sz w:val="22"/>
          <w:szCs w:val="22"/>
        </w:rPr>
        <w:t> </w:t>
      </w:r>
      <w:r w:rsidRPr="009B3AE1">
        <w:rPr>
          <w:rFonts w:ascii="Arial" w:hAnsi="Arial" w:cs="Arial"/>
          <w:sz w:val="22"/>
          <w:szCs w:val="22"/>
        </w:rPr>
        <w:t>odst. 4</w:t>
      </w:r>
      <w:r w:rsidR="0018782B" w:rsidRPr="009B3AE1">
        <w:rPr>
          <w:rFonts w:ascii="Arial" w:hAnsi="Arial" w:cs="Arial"/>
          <w:sz w:val="22"/>
          <w:szCs w:val="22"/>
        </w:rPr>
        <w:t>.</w:t>
      </w:r>
      <w:r w:rsidRPr="009B3AE1">
        <w:rPr>
          <w:rFonts w:ascii="Arial" w:hAnsi="Arial" w:cs="Arial"/>
          <w:sz w:val="22"/>
          <w:szCs w:val="22"/>
        </w:rPr>
        <w:t xml:space="preserve"> smlouvy, na které byl </w:t>
      </w:r>
      <w:r w:rsidR="00BF0867" w:rsidRPr="009B3AE1">
        <w:rPr>
          <w:rFonts w:ascii="Arial" w:hAnsi="Arial" w:cs="Arial"/>
          <w:sz w:val="22"/>
          <w:szCs w:val="22"/>
        </w:rPr>
        <w:t xml:space="preserve">poskytovatel </w:t>
      </w:r>
      <w:r w:rsidRPr="009B3AE1">
        <w:rPr>
          <w:rFonts w:ascii="Arial" w:hAnsi="Arial" w:cs="Arial"/>
          <w:sz w:val="22"/>
          <w:szCs w:val="22"/>
        </w:rPr>
        <w:t xml:space="preserve">objednatelem </w:t>
      </w:r>
      <w:r w:rsidR="00343E8D" w:rsidRPr="009B3AE1">
        <w:rPr>
          <w:rFonts w:ascii="Arial" w:hAnsi="Arial" w:cs="Arial"/>
          <w:sz w:val="22"/>
          <w:szCs w:val="22"/>
        </w:rPr>
        <w:t xml:space="preserve">písemně </w:t>
      </w:r>
      <w:r w:rsidRPr="009B3AE1">
        <w:rPr>
          <w:rFonts w:ascii="Arial" w:hAnsi="Arial" w:cs="Arial"/>
          <w:sz w:val="22"/>
          <w:szCs w:val="22"/>
        </w:rPr>
        <w:t>upozorněn,</w:t>
      </w:r>
    </w:p>
    <w:p w14:paraId="42DF49D4" w14:textId="05AE1EB2" w:rsidR="0029757A" w:rsidRPr="009B3AE1" w:rsidRDefault="0029757A"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pokud </w:t>
      </w:r>
      <w:r w:rsidR="00BF0867" w:rsidRPr="009B3AE1">
        <w:rPr>
          <w:rFonts w:ascii="Arial" w:hAnsi="Arial" w:cs="Arial"/>
          <w:sz w:val="22"/>
          <w:szCs w:val="22"/>
        </w:rPr>
        <w:t xml:space="preserve">poskytovatel </w:t>
      </w:r>
      <w:r w:rsidRPr="009B3AE1">
        <w:rPr>
          <w:rFonts w:ascii="Arial" w:hAnsi="Arial" w:cs="Arial"/>
          <w:sz w:val="22"/>
          <w:szCs w:val="22"/>
        </w:rPr>
        <w:t>nedodrží povinnost</w:t>
      </w:r>
      <w:r w:rsidR="003C466B" w:rsidRPr="009B3AE1">
        <w:rPr>
          <w:rFonts w:ascii="Arial" w:hAnsi="Arial" w:cs="Arial"/>
          <w:sz w:val="22"/>
          <w:szCs w:val="22"/>
        </w:rPr>
        <w:t xml:space="preserve"> povinného pojištění dle </w:t>
      </w:r>
      <w:r w:rsidR="0018782B" w:rsidRPr="009B3AE1">
        <w:rPr>
          <w:rFonts w:ascii="Arial" w:hAnsi="Arial" w:cs="Arial"/>
          <w:sz w:val="22"/>
          <w:szCs w:val="22"/>
        </w:rPr>
        <w:t>Čl</w:t>
      </w:r>
      <w:r w:rsidR="003C466B" w:rsidRPr="009B3AE1">
        <w:rPr>
          <w:rFonts w:ascii="Arial" w:hAnsi="Arial" w:cs="Arial"/>
          <w:sz w:val="22"/>
          <w:szCs w:val="22"/>
        </w:rPr>
        <w:t>. V</w:t>
      </w:r>
      <w:r w:rsidR="00607156" w:rsidRPr="009B3AE1">
        <w:rPr>
          <w:rFonts w:ascii="Arial" w:hAnsi="Arial" w:cs="Arial"/>
          <w:sz w:val="22"/>
          <w:szCs w:val="22"/>
        </w:rPr>
        <w:t>.</w:t>
      </w:r>
      <w:r w:rsidRPr="009B3AE1">
        <w:rPr>
          <w:rFonts w:ascii="Arial" w:hAnsi="Arial" w:cs="Arial"/>
          <w:sz w:val="22"/>
          <w:szCs w:val="22"/>
        </w:rPr>
        <w:t xml:space="preserve"> odst. </w:t>
      </w:r>
      <w:r w:rsidR="0035388B" w:rsidRPr="009B3AE1">
        <w:rPr>
          <w:rFonts w:ascii="Arial" w:hAnsi="Arial" w:cs="Arial"/>
          <w:sz w:val="22"/>
          <w:szCs w:val="22"/>
        </w:rPr>
        <w:t>15</w:t>
      </w:r>
      <w:r w:rsidR="00607156" w:rsidRPr="009B3AE1">
        <w:rPr>
          <w:rFonts w:ascii="Arial" w:hAnsi="Arial" w:cs="Arial"/>
          <w:sz w:val="22"/>
          <w:szCs w:val="22"/>
        </w:rPr>
        <w:t>.</w:t>
      </w:r>
      <w:r w:rsidRPr="009B3AE1">
        <w:rPr>
          <w:rFonts w:ascii="Arial" w:hAnsi="Arial" w:cs="Arial"/>
          <w:sz w:val="22"/>
          <w:szCs w:val="22"/>
        </w:rPr>
        <w:t xml:space="preserve"> této smlouvy;</w:t>
      </w:r>
    </w:p>
    <w:p w14:paraId="0B201FF6" w14:textId="77777777" w:rsidR="006A1953" w:rsidRPr="009B3AE1" w:rsidRDefault="006A1953"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prodlení objednatele s poskytnutím součinnosti o více než 30 kalendářních dnů ode dne doručení písem</w:t>
      </w:r>
      <w:r w:rsidR="009903F9" w:rsidRPr="009B3AE1">
        <w:rPr>
          <w:rFonts w:ascii="Arial" w:hAnsi="Arial" w:cs="Arial"/>
          <w:sz w:val="22"/>
          <w:szCs w:val="22"/>
        </w:rPr>
        <w:t xml:space="preserve">né výzvy </w:t>
      </w:r>
      <w:r w:rsidR="000F45DB" w:rsidRPr="009B3AE1">
        <w:rPr>
          <w:rFonts w:ascii="Arial" w:hAnsi="Arial" w:cs="Arial"/>
          <w:sz w:val="22"/>
          <w:szCs w:val="22"/>
        </w:rPr>
        <w:t xml:space="preserve">poskytovatele </w:t>
      </w:r>
      <w:r w:rsidR="009903F9" w:rsidRPr="009B3AE1">
        <w:rPr>
          <w:rFonts w:ascii="Arial" w:hAnsi="Arial" w:cs="Arial"/>
          <w:sz w:val="22"/>
          <w:szCs w:val="22"/>
        </w:rPr>
        <w:t>k nápravě</w:t>
      </w:r>
      <w:r w:rsidR="00881F36" w:rsidRPr="009B3AE1">
        <w:rPr>
          <w:rFonts w:ascii="Arial" w:hAnsi="Arial" w:cs="Arial"/>
          <w:sz w:val="22"/>
          <w:szCs w:val="22"/>
        </w:rPr>
        <w:t>,</w:t>
      </w:r>
    </w:p>
    <w:p w14:paraId="6A76E0F4" w14:textId="3D74BE87" w:rsidR="00A21B73" w:rsidRPr="009B3AE1" w:rsidRDefault="00523596"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pokud poskytovatel poruší povinnost informovat objednatele o změně vedoucího úklidu a neurčí novou osobu zastávající roli vedoucího úklidu po dobu delší než 15 kalendářních dnů od písemné výzvy objednatele</w:t>
      </w:r>
      <w:r w:rsidR="00BA2230" w:rsidRPr="009B3AE1">
        <w:rPr>
          <w:rFonts w:ascii="Arial" w:hAnsi="Arial" w:cs="Arial"/>
          <w:sz w:val="22"/>
          <w:szCs w:val="22"/>
        </w:rPr>
        <w:t>,</w:t>
      </w:r>
    </w:p>
    <w:p w14:paraId="6DA0E082" w14:textId="77777777" w:rsidR="00F53FF2" w:rsidRPr="009B3AE1" w:rsidRDefault="00F53FF2" w:rsidP="00935432">
      <w:pPr>
        <w:pStyle w:val="Odstavecseseznamem1"/>
        <w:numPr>
          <w:ilvl w:val="0"/>
          <w:numId w:val="15"/>
        </w:numPr>
        <w:spacing w:after="120" w:line="276" w:lineRule="auto"/>
        <w:ind w:left="1134" w:hanging="425"/>
        <w:jc w:val="both"/>
        <w:rPr>
          <w:rFonts w:ascii="Arial" w:hAnsi="Arial" w:cs="Arial"/>
          <w:sz w:val="22"/>
          <w:szCs w:val="22"/>
        </w:rPr>
      </w:pPr>
      <w:r w:rsidRPr="009B3AE1">
        <w:rPr>
          <w:rFonts w:ascii="Arial" w:hAnsi="Arial" w:cs="Arial"/>
          <w:sz w:val="22"/>
          <w:szCs w:val="22"/>
        </w:rPr>
        <w:t>porušení povinnosti smluvní strany k ochraně důvěrných informací</w:t>
      </w:r>
      <w:r w:rsidR="0082519D" w:rsidRPr="009B3AE1">
        <w:rPr>
          <w:rFonts w:ascii="Arial" w:hAnsi="Arial" w:cs="Arial"/>
          <w:sz w:val="22"/>
          <w:szCs w:val="22"/>
        </w:rPr>
        <w:t>.</w:t>
      </w:r>
    </w:p>
    <w:p w14:paraId="4FD1BC55" w14:textId="77777777" w:rsidR="005C23EA" w:rsidRPr="009B3AE1" w:rsidRDefault="005C23EA" w:rsidP="00935432">
      <w:pPr>
        <w:numPr>
          <w:ilvl w:val="0"/>
          <w:numId w:val="10"/>
        </w:numPr>
        <w:tabs>
          <w:tab w:val="left" w:pos="426"/>
        </w:tabs>
        <w:spacing w:after="120"/>
        <w:ind w:left="426" w:right="284" w:hanging="426"/>
        <w:jc w:val="both"/>
        <w:rPr>
          <w:rFonts w:ascii="Arial" w:hAnsi="Arial" w:cs="Arial"/>
          <w:sz w:val="22"/>
          <w:szCs w:val="22"/>
        </w:rPr>
      </w:pPr>
      <w:r w:rsidRPr="009B3AE1">
        <w:rPr>
          <w:rFonts w:ascii="Arial" w:hAnsi="Arial" w:cs="Arial"/>
          <w:sz w:val="22"/>
          <w:szCs w:val="22"/>
        </w:rPr>
        <w:t>Objednatel je mimo jiné oprávněn od této smlouvy odstoupit v následujících případech:</w:t>
      </w:r>
    </w:p>
    <w:p w14:paraId="3C32F24E" w14:textId="77777777" w:rsidR="005C23EA" w:rsidRPr="009B3AE1" w:rsidRDefault="005C23EA" w:rsidP="005C23EA">
      <w:pPr>
        <w:pStyle w:val="Zkladntext"/>
        <w:spacing w:line="276" w:lineRule="auto"/>
        <w:ind w:left="1134" w:hanging="425"/>
        <w:rPr>
          <w:rFonts w:ascii="Arial" w:hAnsi="Arial" w:cs="Arial"/>
          <w:sz w:val="22"/>
          <w:szCs w:val="22"/>
        </w:rPr>
      </w:pPr>
      <w:r w:rsidRPr="009B3AE1">
        <w:rPr>
          <w:rFonts w:ascii="Arial" w:hAnsi="Arial" w:cs="Arial"/>
          <w:sz w:val="22"/>
          <w:szCs w:val="22"/>
        </w:rPr>
        <w:t>a)</w:t>
      </w:r>
      <w:r w:rsidRPr="009B3AE1">
        <w:rPr>
          <w:rFonts w:ascii="Arial" w:hAnsi="Arial" w:cs="Arial"/>
          <w:sz w:val="22"/>
          <w:szCs w:val="22"/>
        </w:rPr>
        <w:tab/>
        <w:t xml:space="preserve">okamžikem vstupu </w:t>
      </w:r>
      <w:r w:rsidR="000F45DB" w:rsidRPr="009B3AE1">
        <w:rPr>
          <w:rFonts w:ascii="Arial" w:hAnsi="Arial" w:cs="Arial"/>
          <w:sz w:val="22"/>
          <w:szCs w:val="22"/>
        </w:rPr>
        <w:t xml:space="preserve">poskytovatele </w:t>
      </w:r>
      <w:r w:rsidRPr="009B3AE1">
        <w:rPr>
          <w:rFonts w:ascii="Arial" w:hAnsi="Arial" w:cs="Arial"/>
          <w:sz w:val="22"/>
          <w:szCs w:val="22"/>
        </w:rPr>
        <w:t>do likvidace</w:t>
      </w:r>
      <w:r w:rsidR="007F66EC" w:rsidRPr="009B3AE1">
        <w:rPr>
          <w:rFonts w:ascii="Arial" w:hAnsi="Arial" w:cs="Arial"/>
          <w:sz w:val="22"/>
          <w:szCs w:val="22"/>
        </w:rPr>
        <w:t>,</w:t>
      </w:r>
    </w:p>
    <w:p w14:paraId="0986639F" w14:textId="77777777" w:rsidR="005C23EA" w:rsidRPr="009B3AE1" w:rsidRDefault="005C23EA" w:rsidP="005C23EA">
      <w:pPr>
        <w:pStyle w:val="Zkladntext"/>
        <w:spacing w:line="276" w:lineRule="auto"/>
        <w:ind w:left="1134" w:hanging="425"/>
        <w:rPr>
          <w:rFonts w:ascii="Arial" w:hAnsi="Arial" w:cs="Arial"/>
          <w:sz w:val="22"/>
          <w:szCs w:val="22"/>
        </w:rPr>
      </w:pPr>
      <w:r w:rsidRPr="009B3AE1">
        <w:rPr>
          <w:rFonts w:ascii="Arial" w:hAnsi="Arial" w:cs="Arial"/>
          <w:sz w:val="22"/>
          <w:szCs w:val="22"/>
        </w:rPr>
        <w:t>b)</w:t>
      </w:r>
      <w:r w:rsidRPr="009B3AE1">
        <w:rPr>
          <w:rFonts w:ascii="Arial" w:hAnsi="Arial" w:cs="Arial"/>
          <w:sz w:val="22"/>
          <w:szCs w:val="22"/>
        </w:rPr>
        <w:tab/>
        <w:t xml:space="preserve">je-li proti </w:t>
      </w:r>
      <w:r w:rsidR="000F45DB" w:rsidRPr="009B3AE1">
        <w:rPr>
          <w:rFonts w:ascii="Arial" w:hAnsi="Arial" w:cs="Arial"/>
          <w:sz w:val="22"/>
          <w:szCs w:val="22"/>
        </w:rPr>
        <w:t xml:space="preserve">poskytovateli </w:t>
      </w:r>
      <w:r w:rsidRPr="009B3AE1">
        <w:rPr>
          <w:rFonts w:ascii="Arial" w:hAnsi="Arial" w:cs="Arial"/>
          <w:sz w:val="22"/>
          <w:szCs w:val="22"/>
        </w:rPr>
        <w:t>zahájeno insolvenční řízení, pokud nebude insolvenční návrh v zákonné lhůtě odmítnut pro zjevnou bezdůvodnost</w:t>
      </w:r>
      <w:r w:rsidR="007F66EC" w:rsidRPr="009B3AE1">
        <w:rPr>
          <w:rFonts w:ascii="Arial" w:hAnsi="Arial" w:cs="Arial"/>
          <w:sz w:val="22"/>
          <w:szCs w:val="22"/>
        </w:rPr>
        <w:t>,</w:t>
      </w:r>
    </w:p>
    <w:p w14:paraId="03A8709B" w14:textId="77777777" w:rsidR="00791A3B" w:rsidRPr="009B3AE1" w:rsidRDefault="005C23EA" w:rsidP="00791A3B">
      <w:pPr>
        <w:pStyle w:val="Zkladntext"/>
        <w:spacing w:after="120" w:line="276" w:lineRule="auto"/>
        <w:ind w:left="1134" w:hanging="425"/>
        <w:rPr>
          <w:rFonts w:ascii="Arial" w:hAnsi="Arial" w:cs="Arial"/>
          <w:sz w:val="22"/>
          <w:szCs w:val="22"/>
        </w:rPr>
      </w:pPr>
      <w:r w:rsidRPr="009B3AE1">
        <w:rPr>
          <w:rFonts w:ascii="Arial" w:hAnsi="Arial" w:cs="Arial"/>
          <w:sz w:val="22"/>
          <w:szCs w:val="22"/>
        </w:rPr>
        <w:t>c)</w:t>
      </w:r>
      <w:r w:rsidRPr="009B3AE1">
        <w:rPr>
          <w:rFonts w:ascii="Arial" w:hAnsi="Arial" w:cs="Arial"/>
          <w:sz w:val="22"/>
          <w:szCs w:val="22"/>
        </w:rPr>
        <w:tab/>
      </w:r>
      <w:r w:rsidR="00791A3B" w:rsidRPr="009B3AE1">
        <w:rPr>
          <w:rFonts w:ascii="Arial" w:hAnsi="Arial" w:cs="Arial"/>
          <w:sz w:val="22"/>
          <w:szCs w:val="22"/>
        </w:rPr>
        <w:t xml:space="preserve">je proti </w:t>
      </w:r>
      <w:r w:rsidR="000F45DB" w:rsidRPr="009B3AE1">
        <w:rPr>
          <w:rFonts w:ascii="Arial" w:hAnsi="Arial" w:cs="Arial"/>
          <w:sz w:val="22"/>
          <w:szCs w:val="22"/>
        </w:rPr>
        <w:t xml:space="preserve">poskytovateli </w:t>
      </w:r>
      <w:r w:rsidR="00791A3B" w:rsidRPr="009B3AE1">
        <w:rPr>
          <w:rFonts w:ascii="Arial" w:hAnsi="Arial" w:cs="Arial"/>
          <w:sz w:val="22"/>
          <w:szCs w:val="22"/>
        </w:rPr>
        <w:t xml:space="preserve">zahájeno trestní </w:t>
      </w:r>
      <w:r w:rsidR="00CC0107" w:rsidRPr="009B3AE1">
        <w:rPr>
          <w:rFonts w:ascii="Arial" w:hAnsi="Arial" w:cs="Arial"/>
          <w:sz w:val="22"/>
          <w:szCs w:val="22"/>
        </w:rPr>
        <w:t>stíhání</w:t>
      </w:r>
      <w:r w:rsidRPr="009B3AE1">
        <w:rPr>
          <w:rFonts w:ascii="Arial" w:hAnsi="Arial" w:cs="Arial"/>
          <w:sz w:val="22"/>
          <w:szCs w:val="22"/>
        </w:rPr>
        <w:t>.</w:t>
      </w:r>
    </w:p>
    <w:p w14:paraId="6FF4935E" w14:textId="77777777" w:rsidR="00791A3B" w:rsidRPr="009B3AE1" w:rsidRDefault="00791A3B" w:rsidP="00935432">
      <w:pPr>
        <w:pStyle w:val="Zkladntext"/>
        <w:numPr>
          <w:ilvl w:val="0"/>
          <w:numId w:val="10"/>
        </w:numPr>
        <w:spacing w:after="120" w:line="276" w:lineRule="auto"/>
        <w:ind w:left="426" w:hanging="426"/>
        <w:rPr>
          <w:rFonts w:ascii="Arial" w:hAnsi="Arial" w:cs="Arial"/>
          <w:sz w:val="22"/>
          <w:szCs w:val="22"/>
        </w:rPr>
      </w:pPr>
      <w:r w:rsidRPr="009B3AE1">
        <w:rPr>
          <w:rFonts w:ascii="Arial" w:hAnsi="Arial" w:cs="Arial"/>
          <w:sz w:val="22"/>
          <w:szCs w:val="22"/>
        </w:rPr>
        <w:t>Odstoupení od smlouvy musí být písemné, jinak je neplatné. Odstoupení je účinné ode dne, kdy bude</w:t>
      </w:r>
      <w:r w:rsidR="00CC0107" w:rsidRPr="009B3AE1">
        <w:rPr>
          <w:rFonts w:ascii="Arial" w:hAnsi="Arial" w:cs="Arial"/>
          <w:sz w:val="22"/>
          <w:szCs w:val="22"/>
        </w:rPr>
        <w:t xml:space="preserve"> doručeno druhé smluvní straně.</w:t>
      </w:r>
    </w:p>
    <w:p w14:paraId="14C66BAC" w14:textId="77777777" w:rsidR="00F968D6" w:rsidRPr="009B3AE1" w:rsidRDefault="00F968D6" w:rsidP="00935432">
      <w:pPr>
        <w:numPr>
          <w:ilvl w:val="0"/>
          <w:numId w:val="10"/>
        </w:numPr>
        <w:tabs>
          <w:tab w:val="left" w:pos="0"/>
        </w:tabs>
        <w:spacing w:after="120"/>
        <w:ind w:left="426" w:right="4" w:hanging="426"/>
        <w:jc w:val="both"/>
        <w:rPr>
          <w:rFonts w:ascii="Arial" w:hAnsi="Arial" w:cs="Arial"/>
          <w:sz w:val="22"/>
          <w:szCs w:val="22"/>
        </w:rPr>
      </w:pPr>
      <w:r w:rsidRPr="009B3AE1">
        <w:rPr>
          <w:rFonts w:ascii="Arial" w:hAnsi="Arial" w:cs="Arial"/>
          <w:sz w:val="22"/>
          <w:szCs w:val="22"/>
        </w:rPr>
        <w:t>Při ukončení platnosti a účinnosti této smlouvy jsou smluvní strany povinny vzájemně vypořádat své</w:t>
      </w:r>
      <w:r w:rsidR="000F243F" w:rsidRPr="009B3AE1">
        <w:rPr>
          <w:rFonts w:ascii="Arial" w:hAnsi="Arial" w:cs="Arial"/>
          <w:sz w:val="22"/>
          <w:szCs w:val="22"/>
        </w:rPr>
        <w:t> </w:t>
      </w:r>
      <w:r w:rsidRPr="009B3AE1">
        <w:rPr>
          <w:rFonts w:ascii="Arial" w:hAnsi="Arial" w:cs="Arial"/>
          <w:sz w:val="22"/>
          <w:szCs w:val="22"/>
        </w:rPr>
        <w:t>závazky, a</w:t>
      </w:r>
      <w:r w:rsidR="00F21D91" w:rsidRPr="009B3AE1">
        <w:rPr>
          <w:rFonts w:ascii="Arial" w:hAnsi="Arial" w:cs="Arial"/>
          <w:sz w:val="22"/>
          <w:szCs w:val="22"/>
        </w:rPr>
        <w:t> </w:t>
      </w:r>
      <w:r w:rsidRPr="009B3AE1">
        <w:rPr>
          <w:rFonts w:ascii="Arial" w:hAnsi="Arial" w:cs="Arial"/>
          <w:sz w:val="22"/>
          <w:szCs w:val="22"/>
        </w:rPr>
        <w:t>to zejména:</w:t>
      </w:r>
    </w:p>
    <w:p w14:paraId="1B1D55F7" w14:textId="77777777" w:rsidR="00F968D6" w:rsidRPr="009B3AE1" w:rsidRDefault="00F968D6" w:rsidP="00935432">
      <w:pPr>
        <w:numPr>
          <w:ilvl w:val="0"/>
          <w:numId w:val="7"/>
        </w:numPr>
        <w:spacing w:after="60"/>
        <w:ind w:left="1134" w:right="6" w:hanging="425"/>
        <w:jc w:val="both"/>
        <w:rPr>
          <w:rFonts w:ascii="Arial" w:hAnsi="Arial" w:cs="Arial"/>
          <w:sz w:val="22"/>
          <w:szCs w:val="22"/>
        </w:rPr>
      </w:pPr>
      <w:r w:rsidRPr="009B3AE1">
        <w:rPr>
          <w:rFonts w:ascii="Arial" w:hAnsi="Arial" w:cs="Arial"/>
          <w:sz w:val="22"/>
          <w:szCs w:val="22"/>
        </w:rPr>
        <w:t xml:space="preserve">vyklidit prostory poskytnuté objednatelem </w:t>
      </w:r>
      <w:r w:rsidR="000F45DB" w:rsidRPr="009B3AE1">
        <w:rPr>
          <w:rFonts w:ascii="Arial" w:hAnsi="Arial" w:cs="Arial"/>
          <w:sz w:val="22"/>
          <w:szCs w:val="22"/>
        </w:rPr>
        <w:t xml:space="preserve">poskytovateli </w:t>
      </w:r>
      <w:r w:rsidRPr="009B3AE1">
        <w:rPr>
          <w:rFonts w:ascii="Arial" w:hAnsi="Arial" w:cs="Arial"/>
          <w:sz w:val="22"/>
          <w:szCs w:val="22"/>
        </w:rPr>
        <w:t>pro plnění dle této smlouvy</w:t>
      </w:r>
      <w:r w:rsidR="00452979" w:rsidRPr="009B3AE1">
        <w:rPr>
          <w:rFonts w:ascii="Arial" w:hAnsi="Arial" w:cs="Arial"/>
          <w:sz w:val="22"/>
          <w:szCs w:val="22"/>
        </w:rPr>
        <w:t xml:space="preserve"> a vrátit objednateli všechny klíče od </w:t>
      </w:r>
      <w:r w:rsidR="00D92179" w:rsidRPr="009B3AE1">
        <w:rPr>
          <w:rFonts w:ascii="Arial" w:hAnsi="Arial" w:cs="Arial"/>
          <w:sz w:val="22"/>
          <w:szCs w:val="22"/>
        </w:rPr>
        <w:t xml:space="preserve">prostor </w:t>
      </w:r>
      <w:r w:rsidR="002C52A2" w:rsidRPr="009B3AE1">
        <w:rPr>
          <w:rFonts w:ascii="Arial" w:hAnsi="Arial" w:cs="Arial"/>
          <w:sz w:val="22"/>
          <w:szCs w:val="22"/>
        </w:rPr>
        <w:t xml:space="preserve">budovy </w:t>
      </w:r>
      <w:r w:rsidR="00452979" w:rsidRPr="009B3AE1">
        <w:rPr>
          <w:rFonts w:ascii="Arial" w:hAnsi="Arial" w:cs="Arial"/>
          <w:sz w:val="22"/>
          <w:szCs w:val="22"/>
        </w:rPr>
        <w:t>objednatele</w:t>
      </w:r>
      <w:r w:rsidR="00343E8D" w:rsidRPr="009B3AE1">
        <w:rPr>
          <w:rFonts w:ascii="Arial" w:hAnsi="Arial" w:cs="Arial"/>
          <w:sz w:val="22"/>
          <w:szCs w:val="22"/>
        </w:rPr>
        <w:t xml:space="preserve"> a předat </w:t>
      </w:r>
      <w:r w:rsidR="00A474D3" w:rsidRPr="009B3AE1">
        <w:rPr>
          <w:rFonts w:ascii="Arial" w:hAnsi="Arial" w:cs="Arial"/>
          <w:sz w:val="22"/>
          <w:szCs w:val="22"/>
        </w:rPr>
        <w:t xml:space="preserve">objednateli </w:t>
      </w:r>
      <w:r w:rsidR="00343E8D" w:rsidRPr="009B3AE1">
        <w:rPr>
          <w:rFonts w:ascii="Arial" w:hAnsi="Arial" w:cs="Arial"/>
          <w:sz w:val="22"/>
          <w:szCs w:val="22"/>
        </w:rPr>
        <w:t>zpět nespotřebované hygienické potřeby</w:t>
      </w:r>
      <w:r w:rsidR="00A474D3" w:rsidRPr="009B3AE1">
        <w:rPr>
          <w:rFonts w:ascii="Arial" w:hAnsi="Arial" w:cs="Arial"/>
          <w:sz w:val="22"/>
          <w:szCs w:val="22"/>
        </w:rPr>
        <w:t xml:space="preserve">, které byly </w:t>
      </w:r>
      <w:r w:rsidR="000F45DB" w:rsidRPr="009B3AE1">
        <w:rPr>
          <w:rFonts w:ascii="Arial" w:hAnsi="Arial" w:cs="Arial"/>
          <w:sz w:val="22"/>
          <w:szCs w:val="22"/>
        </w:rPr>
        <w:t>poskytovateli</w:t>
      </w:r>
      <w:r w:rsidR="00A474D3" w:rsidRPr="009B3AE1">
        <w:rPr>
          <w:rFonts w:ascii="Arial" w:hAnsi="Arial" w:cs="Arial"/>
          <w:sz w:val="22"/>
          <w:szCs w:val="22"/>
        </w:rPr>
        <w:t xml:space="preserve"> předány dle </w:t>
      </w:r>
      <w:r w:rsidR="0018782B" w:rsidRPr="009B3AE1">
        <w:rPr>
          <w:rFonts w:ascii="Arial" w:hAnsi="Arial" w:cs="Arial"/>
          <w:sz w:val="22"/>
          <w:szCs w:val="22"/>
        </w:rPr>
        <w:t>Čl</w:t>
      </w:r>
      <w:r w:rsidR="00A474D3" w:rsidRPr="009B3AE1">
        <w:rPr>
          <w:rFonts w:ascii="Arial" w:hAnsi="Arial" w:cs="Arial"/>
          <w:sz w:val="22"/>
          <w:szCs w:val="22"/>
        </w:rPr>
        <w:t>. V. odst. 3</w:t>
      </w:r>
      <w:r w:rsidR="0018782B" w:rsidRPr="009B3AE1">
        <w:rPr>
          <w:rFonts w:ascii="Arial" w:hAnsi="Arial" w:cs="Arial"/>
          <w:sz w:val="22"/>
          <w:szCs w:val="22"/>
        </w:rPr>
        <w:t>.</w:t>
      </w:r>
      <w:r w:rsidR="00A474D3" w:rsidRPr="009B3AE1">
        <w:rPr>
          <w:rFonts w:ascii="Arial" w:hAnsi="Arial" w:cs="Arial"/>
          <w:sz w:val="22"/>
          <w:szCs w:val="22"/>
        </w:rPr>
        <w:t xml:space="preserve"> smlouvy,</w:t>
      </w:r>
    </w:p>
    <w:p w14:paraId="4F77AC36" w14:textId="77777777" w:rsidR="00D04D78" w:rsidRPr="009B3AE1" w:rsidRDefault="00AF7198" w:rsidP="00935432">
      <w:pPr>
        <w:numPr>
          <w:ilvl w:val="0"/>
          <w:numId w:val="7"/>
        </w:numPr>
        <w:spacing w:after="120"/>
        <w:ind w:left="1134" w:right="284" w:hanging="425"/>
        <w:jc w:val="both"/>
        <w:rPr>
          <w:rFonts w:ascii="Arial" w:hAnsi="Arial" w:cs="Arial"/>
          <w:sz w:val="22"/>
          <w:szCs w:val="22"/>
        </w:rPr>
      </w:pPr>
      <w:r w:rsidRPr="009B3AE1">
        <w:rPr>
          <w:rFonts w:ascii="Arial" w:hAnsi="Arial" w:cs="Arial"/>
          <w:sz w:val="22"/>
          <w:szCs w:val="22"/>
        </w:rPr>
        <w:t xml:space="preserve">vyrovnat </w:t>
      </w:r>
      <w:r w:rsidR="00F968D6" w:rsidRPr="009B3AE1">
        <w:rPr>
          <w:rFonts w:ascii="Arial" w:hAnsi="Arial" w:cs="Arial"/>
          <w:sz w:val="22"/>
          <w:szCs w:val="22"/>
        </w:rPr>
        <w:t xml:space="preserve">veškeré peněžité </w:t>
      </w:r>
      <w:r w:rsidRPr="009B3AE1">
        <w:rPr>
          <w:rFonts w:ascii="Arial" w:hAnsi="Arial" w:cs="Arial"/>
          <w:sz w:val="22"/>
          <w:szCs w:val="22"/>
        </w:rPr>
        <w:t xml:space="preserve">dluhy </w:t>
      </w:r>
      <w:r w:rsidR="00F968D6" w:rsidRPr="009B3AE1">
        <w:rPr>
          <w:rFonts w:ascii="Arial" w:hAnsi="Arial" w:cs="Arial"/>
          <w:sz w:val="22"/>
          <w:szCs w:val="22"/>
        </w:rPr>
        <w:t>a pohledávky vzniklé na základě této smlouvy.</w:t>
      </w:r>
    </w:p>
    <w:p w14:paraId="3D167865" w14:textId="370CEB8F" w:rsidR="003C6EF5" w:rsidRPr="009B3AE1" w:rsidRDefault="00791A3B" w:rsidP="00CE3853">
      <w:pPr>
        <w:numPr>
          <w:ilvl w:val="0"/>
          <w:numId w:val="10"/>
        </w:numPr>
        <w:ind w:left="425" w:right="4" w:hanging="425"/>
        <w:jc w:val="both"/>
        <w:rPr>
          <w:rFonts w:ascii="Arial" w:hAnsi="Arial" w:cs="Arial"/>
          <w:sz w:val="22"/>
          <w:szCs w:val="22"/>
        </w:rPr>
      </w:pPr>
      <w:r w:rsidRPr="009B3AE1">
        <w:rPr>
          <w:rFonts w:ascii="Arial" w:hAnsi="Arial" w:cs="Arial"/>
          <w:sz w:val="22"/>
          <w:szCs w:val="22"/>
        </w:rPr>
        <w:t>Ukončením smlouvy nejsou dotčena ustanovení týkající se nároků z odpovědnost</w:t>
      </w:r>
      <w:r w:rsidR="00EE131C" w:rsidRPr="009B3AE1">
        <w:rPr>
          <w:rFonts w:ascii="Arial" w:hAnsi="Arial" w:cs="Arial"/>
          <w:sz w:val="22"/>
          <w:szCs w:val="22"/>
        </w:rPr>
        <w:t>i za vad</w:t>
      </w:r>
      <w:r w:rsidRPr="009B3AE1">
        <w:rPr>
          <w:rFonts w:ascii="Arial" w:hAnsi="Arial" w:cs="Arial"/>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14:paraId="05B5A598" w14:textId="77777777" w:rsidR="00BF3EDE" w:rsidRPr="009B3AE1" w:rsidRDefault="00BF3EDE" w:rsidP="00D74A75">
      <w:pPr>
        <w:ind w:left="425" w:right="4"/>
        <w:jc w:val="both"/>
        <w:rPr>
          <w:rFonts w:ascii="Arial" w:hAnsi="Arial" w:cs="Arial"/>
          <w:sz w:val="22"/>
          <w:szCs w:val="22"/>
        </w:rPr>
      </w:pPr>
    </w:p>
    <w:p w14:paraId="7688CCF9" w14:textId="77777777" w:rsidR="00CE3853" w:rsidRPr="009B3AE1" w:rsidRDefault="00CE3853" w:rsidP="00CE3853">
      <w:pPr>
        <w:ind w:left="425" w:right="4"/>
        <w:jc w:val="both"/>
        <w:rPr>
          <w:rFonts w:ascii="Arial" w:hAnsi="Arial" w:cs="Arial"/>
          <w:sz w:val="22"/>
          <w:szCs w:val="22"/>
        </w:rPr>
      </w:pPr>
    </w:p>
    <w:p w14:paraId="2215A04C" w14:textId="77777777" w:rsidR="008C42A9" w:rsidRPr="009B3AE1" w:rsidRDefault="008C42A9"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32B342C6" w14:textId="77777777" w:rsidR="008C42A9" w:rsidRPr="009B3AE1" w:rsidRDefault="008C42A9" w:rsidP="00CC0107">
      <w:pPr>
        <w:spacing w:after="120"/>
        <w:ind w:right="284"/>
        <w:jc w:val="center"/>
        <w:rPr>
          <w:rFonts w:ascii="Arial" w:hAnsi="Arial" w:cs="Arial"/>
          <w:b/>
          <w:sz w:val="22"/>
          <w:szCs w:val="22"/>
        </w:rPr>
      </w:pPr>
      <w:r w:rsidRPr="009B3AE1">
        <w:rPr>
          <w:rFonts w:ascii="Arial" w:hAnsi="Arial" w:cs="Arial"/>
          <w:b/>
          <w:sz w:val="22"/>
          <w:szCs w:val="22"/>
        </w:rPr>
        <w:t>Kontaktní osoby</w:t>
      </w:r>
    </w:p>
    <w:p w14:paraId="2215847E" w14:textId="749282F2" w:rsidR="00B37CDF" w:rsidRPr="009B3AE1" w:rsidRDefault="00B37CDF" w:rsidP="003D1352">
      <w:pPr>
        <w:numPr>
          <w:ilvl w:val="0"/>
          <w:numId w:val="17"/>
        </w:numPr>
        <w:spacing w:after="120"/>
        <w:ind w:left="426" w:right="4" w:hanging="426"/>
        <w:jc w:val="both"/>
        <w:rPr>
          <w:rFonts w:ascii="Arial" w:hAnsi="Arial" w:cs="Arial"/>
          <w:sz w:val="22"/>
          <w:szCs w:val="22"/>
        </w:rPr>
      </w:pPr>
      <w:r w:rsidRPr="009B3AE1">
        <w:rPr>
          <w:rFonts w:ascii="Arial" w:hAnsi="Arial" w:cs="Arial"/>
          <w:sz w:val="22"/>
          <w:szCs w:val="22"/>
        </w:rPr>
        <w:t>Smluvní strany se dohodly, že veškeré provozní záležitosti ohledně plnění této smlouvy budou řešit prostřednictví</w:t>
      </w:r>
      <w:r w:rsidR="009347F9" w:rsidRPr="009B3AE1">
        <w:rPr>
          <w:rFonts w:ascii="Arial" w:hAnsi="Arial" w:cs="Arial"/>
          <w:sz w:val="22"/>
          <w:szCs w:val="22"/>
        </w:rPr>
        <w:t>m</w:t>
      </w:r>
      <w:r w:rsidRPr="009B3AE1">
        <w:rPr>
          <w:rFonts w:ascii="Arial" w:hAnsi="Arial" w:cs="Arial"/>
          <w:sz w:val="22"/>
          <w:szCs w:val="22"/>
        </w:rPr>
        <w:t xml:space="preserve"> svých kontaktních osob. Kontaktní osoby</w:t>
      </w:r>
      <w:r w:rsidR="00790667" w:rsidRPr="009B3AE1">
        <w:rPr>
          <w:rFonts w:ascii="Arial" w:hAnsi="Arial" w:cs="Arial"/>
          <w:sz w:val="22"/>
          <w:szCs w:val="22"/>
        </w:rPr>
        <w:t xml:space="preserve"> </w:t>
      </w:r>
      <w:r w:rsidRPr="009B3AE1">
        <w:rPr>
          <w:rFonts w:ascii="Arial" w:hAnsi="Arial" w:cs="Arial"/>
          <w:sz w:val="22"/>
          <w:szCs w:val="22"/>
        </w:rPr>
        <w:t xml:space="preserve">zejména podávají a přijímají informace o průběhu plnění smlouvy. Kontaktní osoby, nejsou-li statutárními orgány, však nejsou oprávněny provádět změny ani zrušení této smlouvy, nebude-li </w:t>
      </w:r>
      <w:r w:rsidR="009903F9" w:rsidRPr="009B3AE1">
        <w:rPr>
          <w:rFonts w:ascii="Arial" w:hAnsi="Arial" w:cs="Arial"/>
          <w:sz w:val="22"/>
          <w:szCs w:val="22"/>
        </w:rPr>
        <w:t>jim udělena speciální plná moc.</w:t>
      </w:r>
    </w:p>
    <w:p w14:paraId="48595EA9" w14:textId="38CCFEC9" w:rsidR="001427CA" w:rsidRPr="009B3AE1" w:rsidRDefault="00B37CDF" w:rsidP="00935432">
      <w:pPr>
        <w:numPr>
          <w:ilvl w:val="0"/>
          <w:numId w:val="17"/>
        </w:numPr>
        <w:spacing w:after="120"/>
        <w:ind w:left="426" w:right="284" w:hanging="426"/>
        <w:jc w:val="both"/>
        <w:rPr>
          <w:rFonts w:ascii="Arial" w:hAnsi="Arial" w:cs="Arial"/>
          <w:b/>
          <w:sz w:val="22"/>
          <w:szCs w:val="22"/>
        </w:rPr>
      </w:pPr>
      <w:r w:rsidRPr="009B3AE1">
        <w:rPr>
          <w:rFonts w:ascii="Arial" w:hAnsi="Arial" w:cs="Arial"/>
          <w:sz w:val="22"/>
          <w:szCs w:val="22"/>
        </w:rPr>
        <w:t>Smluvní strany stanovují tyto k</w:t>
      </w:r>
      <w:r w:rsidR="001427CA" w:rsidRPr="009B3AE1">
        <w:rPr>
          <w:rFonts w:ascii="Arial" w:hAnsi="Arial" w:cs="Arial"/>
          <w:sz w:val="22"/>
          <w:szCs w:val="22"/>
        </w:rPr>
        <w:t>ontaktní osoby</w:t>
      </w:r>
      <w:r w:rsidR="009903F9" w:rsidRPr="009B3AE1">
        <w:rPr>
          <w:rFonts w:ascii="Arial" w:hAnsi="Arial" w:cs="Arial"/>
          <w:b/>
          <w:sz w:val="22"/>
          <w:szCs w:val="22"/>
        </w:rPr>
        <w:t>:</w:t>
      </w:r>
    </w:p>
    <w:p w14:paraId="45FFCC54" w14:textId="02F7B7E1" w:rsidR="00405300" w:rsidRPr="009B3AE1" w:rsidRDefault="008C42A9" w:rsidP="00D71FCF">
      <w:pPr>
        <w:numPr>
          <w:ilvl w:val="0"/>
          <w:numId w:val="18"/>
        </w:numPr>
        <w:ind w:left="851" w:right="4" w:hanging="284"/>
        <w:rPr>
          <w:rFonts w:ascii="Arial" w:hAnsi="Arial" w:cs="Arial"/>
          <w:sz w:val="22"/>
          <w:szCs w:val="22"/>
        </w:rPr>
      </w:pPr>
      <w:r w:rsidRPr="00C95CA6">
        <w:rPr>
          <w:rFonts w:ascii="Arial" w:hAnsi="Arial" w:cs="Arial"/>
          <w:sz w:val="22"/>
          <w:szCs w:val="22"/>
        </w:rPr>
        <w:lastRenderedPageBreak/>
        <w:t xml:space="preserve">za </w:t>
      </w:r>
      <w:r w:rsidR="001427CA" w:rsidRPr="00C95CA6">
        <w:rPr>
          <w:rFonts w:ascii="Arial" w:hAnsi="Arial" w:cs="Arial"/>
          <w:sz w:val="22"/>
          <w:szCs w:val="22"/>
        </w:rPr>
        <w:t>objednatele</w:t>
      </w:r>
      <w:r w:rsidRPr="00C95CA6">
        <w:rPr>
          <w:rFonts w:ascii="Arial" w:hAnsi="Arial" w:cs="Arial"/>
          <w:sz w:val="22"/>
          <w:szCs w:val="22"/>
        </w:rPr>
        <w:t>:</w:t>
      </w:r>
      <w:r w:rsidR="005A4EC5" w:rsidRPr="00C95CA6">
        <w:rPr>
          <w:rFonts w:ascii="Arial" w:hAnsi="Arial" w:cs="Arial"/>
          <w:sz w:val="22"/>
          <w:szCs w:val="22"/>
        </w:rPr>
        <w:t xml:space="preserve"> </w:t>
      </w:r>
      <w:r w:rsidR="00C95CA6">
        <w:rPr>
          <w:rFonts w:ascii="Arial" w:hAnsi="Arial" w:cs="Arial"/>
          <w:sz w:val="22"/>
          <w:szCs w:val="22"/>
        </w:rPr>
        <w:t xml:space="preserve">Eva Friedecká, </w:t>
      </w:r>
      <w:r w:rsidR="00607156" w:rsidRPr="00C95CA6">
        <w:rPr>
          <w:rFonts w:ascii="Arial" w:hAnsi="Arial" w:cs="Arial"/>
          <w:sz w:val="22"/>
          <w:szCs w:val="22"/>
        </w:rPr>
        <w:t>tel:</w:t>
      </w:r>
      <w:r w:rsidR="005A4EC5" w:rsidRPr="00C95CA6">
        <w:rPr>
          <w:rFonts w:ascii="Arial" w:hAnsi="Arial" w:cs="Arial"/>
          <w:sz w:val="22"/>
          <w:szCs w:val="22"/>
        </w:rPr>
        <w:t xml:space="preserve"> </w:t>
      </w:r>
      <w:r w:rsidR="00C95CA6">
        <w:rPr>
          <w:rFonts w:ascii="Arial" w:hAnsi="Arial" w:cs="Arial"/>
          <w:sz w:val="22"/>
          <w:szCs w:val="22"/>
        </w:rPr>
        <w:t>556 768 372, 603 488 281</w:t>
      </w:r>
      <w:r w:rsidR="004842B4" w:rsidRPr="00C95CA6">
        <w:rPr>
          <w:rFonts w:ascii="Arial" w:hAnsi="Arial" w:cs="Arial"/>
          <w:sz w:val="22"/>
          <w:szCs w:val="22"/>
        </w:rPr>
        <w:t>,</w:t>
      </w:r>
      <w:r w:rsidR="00E13285" w:rsidRPr="00C95CA6">
        <w:rPr>
          <w:rFonts w:ascii="Arial" w:hAnsi="Arial" w:cs="Arial"/>
          <w:sz w:val="22"/>
          <w:szCs w:val="22"/>
        </w:rPr>
        <w:t xml:space="preserve"> </w:t>
      </w:r>
      <w:r w:rsidR="004842B4" w:rsidRPr="00C95CA6">
        <w:rPr>
          <w:rFonts w:ascii="Arial" w:hAnsi="Arial" w:cs="Arial"/>
          <w:sz w:val="22"/>
          <w:szCs w:val="22"/>
        </w:rPr>
        <w:t>e-mail:</w:t>
      </w:r>
      <w:r w:rsidR="004842B4" w:rsidRPr="00805061">
        <w:rPr>
          <w:rFonts w:ascii="Arial" w:hAnsi="Arial" w:cs="Arial"/>
          <w:sz w:val="22"/>
          <w:szCs w:val="22"/>
          <w:highlight w:val="yellow"/>
        </w:rPr>
        <w:t xml:space="preserve"> </w:t>
      </w:r>
      <w:hyperlink r:id="rId12" w:history="1">
        <w:r w:rsidR="00E52E46" w:rsidRPr="00CC5E98">
          <w:rPr>
            <w:rStyle w:val="Hypertextovodkaz"/>
            <w:rFonts w:ascii="Arial" w:hAnsi="Arial" w:cs="Arial"/>
            <w:sz w:val="22"/>
            <w:szCs w:val="22"/>
          </w:rPr>
          <w:t>eva.friedecka@novyjicin.cz</w:t>
        </w:r>
      </w:hyperlink>
      <w:r w:rsidR="00E52E46">
        <w:rPr>
          <w:rFonts w:ascii="Arial" w:hAnsi="Arial" w:cs="Arial"/>
          <w:sz w:val="22"/>
          <w:szCs w:val="22"/>
        </w:rPr>
        <w:t xml:space="preserve"> </w:t>
      </w:r>
    </w:p>
    <w:p w14:paraId="77ABCE73" w14:textId="014E8551" w:rsidR="005A4EC5" w:rsidRPr="009B3AE1" w:rsidRDefault="005A4EC5" w:rsidP="00D71FCF">
      <w:pPr>
        <w:numPr>
          <w:ilvl w:val="0"/>
          <w:numId w:val="18"/>
        </w:numPr>
        <w:ind w:left="851" w:right="4" w:hanging="284"/>
        <w:rPr>
          <w:rFonts w:ascii="Arial" w:hAnsi="Arial" w:cs="Arial"/>
          <w:sz w:val="22"/>
          <w:szCs w:val="22"/>
        </w:rPr>
      </w:pPr>
      <w:r w:rsidRPr="009B3AE1">
        <w:rPr>
          <w:rFonts w:ascii="Arial" w:hAnsi="Arial" w:cs="Arial"/>
          <w:sz w:val="22"/>
          <w:szCs w:val="22"/>
        </w:rPr>
        <w:t>za poskytovatele:</w:t>
      </w:r>
      <w:r w:rsidRPr="009B3AE1">
        <w:rPr>
          <w:rFonts w:ascii="Arial" w:hAnsi="Arial" w:cs="Arial"/>
          <w:sz w:val="22"/>
          <w:szCs w:val="22"/>
        </w:rPr>
        <w:tab/>
      </w:r>
      <w:r w:rsidRPr="009B3AE1">
        <w:rPr>
          <w:rFonts w:ascii="Arial" w:hAnsi="Arial" w:cs="Arial"/>
          <w:sz w:val="22"/>
          <w:szCs w:val="22"/>
          <w:highlight w:val="yellow"/>
        </w:rPr>
        <w:t>[BUDE DOPLNĚNO]</w:t>
      </w:r>
    </w:p>
    <w:p w14:paraId="46B7E495" w14:textId="77777777" w:rsidR="001427CA" w:rsidRPr="009B3AE1" w:rsidRDefault="00882708" w:rsidP="005A4EC5">
      <w:pPr>
        <w:numPr>
          <w:ilvl w:val="0"/>
          <w:numId w:val="17"/>
        </w:numPr>
        <w:spacing w:before="120"/>
        <w:ind w:left="426" w:right="4" w:hanging="426"/>
        <w:jc w:val="both"/>
        <w:rPr>
          <w:rFonts w:ascii="Arial" w:hAnsi="Arial" w:cs="Arial"/>
          <w:sz w:val="22"/>
          <w:szCs w:val="22"/>
        </w:rPr>
      </w:pPr>
      <w:r w:rsidRPr="009B3AE1">
        <w:rPr>
          <w:rFonts w:ascii="Arial" w:hAnsi="Arial" w:cs="Arial"/>
          <w:sz w:val="22"/>
          <w:szCs w:val="22"/>
        </w:rPr>
        <w:t>Případnou změnu kontaktní</w:t>
      </w:r>
      <w:r w:rsidR="0050585F" w:rsidRPr="009B3AE1">
        <w:rPr>
          <w:rFonts w:ascii="Arial" w:hAnsi="Arial" w:cs="Arial"/>
          <w:sz w:val="22"/>
          <w:szCs w:val="22"/>
        </w:rPr>
        <w:t>ch</w:t>
      </w:r>
      <w:r w:rsidRPr="009B3AE1">
        <w:rPr>
          <w:rFonts w:ascii="Arial" w:hAnsi="Arial" w:cs="Arial"/>
          <w:sz w:val="22"/>
          <w:szCs w:val="22"/>
        </w:rPr>
        <w:t xml:space="preserve"> osob </w:t>
      </w:r>
      <w:r w:rsidR="0050585F" w:rsidRPr="009B3AE1">
        <w:rPr>
          <w:rFonts w:ascii="Arial" w:hAnsi="Arial" w:cs="Arial"/>
          <w:sz w:val="22"/>
          <w:szCs w:val="22"/>
        </w:rPr>
        <w:t xml:space="preserve">uvedených v této smlouvě </w:t>
      </w:r>
      <w:r w:rsidRPr="009B3AE1">
        <w:rPr>
          <w:rFonts w:ascii="Arial" w:hAnsi="Arial" w:cs="Arial"/>
          <w:sz w:val="22"/>
          <w:szCs w:val="22"/>
        </w:rPr>
        <w:t>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sidRPr="009B3AE1">
        <w:rPr>
          <w:rFonts w:ascii="Arial" w:hAnsi="Arial" w:cs="Arial"/>
          <w:sz w:val="22"/>
          <w:szCs w:val="22"/>
        </w:rPr>
        <w:t>.</w:t>
      </w:r>
    </w:p>
    <w:p w14:paraId="73AC682E" w14:textId="77777777" w:rsidR="00CE3853" w:rsidRPr="009B3AE1" w:rsidRDefault="00CE3853" w:rsidP="00CE3853">
      <w:pPr>
        <w:spacing w:before="120"/>
        <w:ind w:left="426" w:right="4"/>
        <w:jc w:val="both"/>
        <w:rPr>
          <w:rFonts w:ascii="Arial" w:hAnsi="Arial" w:cs="Arial"/>
          <w:sz w:val="22"/>
          <w:szCs w:val="22"/>
        </w:rPr>
      </w:pPr>
    </w:p>
    <w:p w14:paraId="17C901D2" w14:textId="77777777" w:rsidR="00F968D6" w:rsidRPr="009B3AE1" w:rsidRDefault="007016C1" w:rsidP="00CE3853">
      <w:pPr>
        <w:keepNext/>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15579907" w14:textId="77777777" w:rsidR="00F968D6" w:rsidRPr="009B3AE1" w:rsidRDefault="00F968D6" w:rsidP="00083C07">
      <w:pPr>
        <w:spacing w:after="120"/>
        <w:ind w:right="284"/>
        <w:jc w:val="center"/>
        <w:rPr>
          <w:rFonts w:ascii="Arial" w:hAnsi="Arial" w:cs="Arial"/>
          <w:b/>
          <w:sz w:val="22"/>
          <w:szCs w:val="22"/>
        </w:rPr>
      </w:pPr>
      <w:r w:rsidRPr="009B3AE1">
        <w:rPr>
          <w:rFonts w:ascii="Arial" w:hAnsi="Arial" w:cs="Arial"/>
          <w:b/>
          <w:sz w:val="22"/>
          <w:szCs w:val="22"/>
        </w:rPr>
        <w:t>Závěrečná ustanovení</w:t>
      </w:r>
    </w:p>
    <w:p w14:paraId="21B5062A" w14:textId="12F52D80" w:rsidR="00AD0B17" w:rsidRPr="009B3AE1" w:rsidRDefault="00AD0B17" w:rsidP="00AD0B17">
      <w:pPr>
        <w:numPr>
          <w:ilvl w:val="0"/>
          <w:numId w:val="19"/>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Tato smlouva nabývá platnosti dnem podpisu oprávněnými zástupci obou Smluvních stran a účinnosti ke dni uveřejnění v registru smluv dle zákona č. 340/2015 Sb., ve znění pozdějších předpisů.</w:t>
      </w:r>
    </w:p>
    <w:p w14:paraId="0F73650B" w14:textId="77777777" w:rsidR="002C19FC" w:rsidRPr="009B3AE1" w:rsidRDefault="000B6947"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Smluvní strany se </w:t>
      </w:r>
      <w:r w:rsidR="00727C4A" w:rsidRPr="009B3AE1">
        <w:rPr>
          <w:rFonts w:ascii="Arial" w:hAnsi="Arial" w:cs="Arial"/>
          <w:sz w:val="22"/>
          <w:szCs w:val="22"/>
        </w:rPr>
        <w:t>dohodly, že tato smlouva a </w:t>
      </w:r>
      <w:r w:rsidRPr="009B3AE1">
        <w:rPr>
          <w:rFonts w:ascii="Arial" w:hAnsi="Arial" w:cs="Arial"/>
          <w:sz w:val="22"/>
          <w:szCs w:val="22"/>
        </w:rPr>
        <w:t>závazkový vztah z ní vyplývající se budou řídit příslušnými ustanoveními</w:t>
      </w:r>
      <w:r w:rsidR="00F86050" w:rsidRPr="009B3AE1">
        <w:rPr>
          <w:rFonts w:ascii="Arial" w:hAnsi="Arial" w:cs="Arial"/>
          <w:sz w:val="22"/>
          <w:szCs w:val="22"/>
        </w:rPr>
        <w:t xml:space="preserve"> </w:t>
      </w:r>
      <w:r w:rsidR="00A34CC3" w:rsidRPr="009B3AE1">
        <w:rPr>
          <w:rFonts w:ascii="Arial" w:hAnsi="Arial" w:cs="Arial"/>
          <w:sz w:val="22"/>
          <w:szCs w:val="22"/>
        </w:rPr>
        <w:t>občanského zákoníku</w:t>
      </w:r>
      <w:r w:rsidR="00F86050" w:rsidRPr="009B3AE1">
        <w:rPr>
          <w:rFonts w:ascii="Arial" w:hAnsi="Arial" w:cs="Arial"/>
          <w:sz w:val="22"/>
          <w:szCs w:val="22"/>
        </w:rPr>
        <w:t>.</w:t>
      </w:r>
    </w:p>
    <w:p w14:paraId="58F8036D" w14:textId="77777777" w:rsidR="003D6AF8" w:rsidRPr="009B3AE1" w:rsidRDefault="003D6AF8"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Pro rozhodování případných sporů</w:t>
      </w:r>
      <w:r w:rsidR="009558C4" w:rsidRPr="009B3AE1">
        <w:rPr>
          <w:rFonts w:ascii="Arial" w:hAnsi="Arial" w:cs="Arial"/>
          <w:sz w:val="22"/>
          <w:szCs w:val="22"/>
        </w:rPr>
        <w:t>, vzniklých ze závazkových vztahů založených touto smlouvou, budou místně a věcně příslušné soudy České republiky.</w:t>
      </w:r>
    </w:p>
    <w:p w14:paraId="3DA861C9" w14:textId="77777777" w:rsidR="002C19FC" w:rsidRPr="009B3AE1" w:rsidRDefault="00180842"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Není-li ve smlouvě ujednáno jinak, lze s</w:t>
      </w:r>
      <w:r w:rsidR="000668AB" w:rsidRPr="009B3AE1">
        <w:rPr>
          <w:rFonts w:ascii="Arial" w:hAnsi="Arial" w:cs="Arial"/>
          <w:sz w:val="22"/>
          <w:szCs w:val="22"/>
        </w:rPr>
        <w:t xml:space="preserve">mlouvu měnit a doplňovat pouze </w:t>
      </w:r>
      <w:r w:rsidR="001C111C" w:rsidRPr="009B3AE1">
        <w:rPr>
          <w:rFonts w:ascii="Arial" w:hAnsi="Arial" w:cs="Arial"/>
          <w:sz w:val="22"/>
          <w:szCs w:val="22"/>
        </w:rPr>
        <w:t xml:space="preserve">písemně </w:t>
      </w:r>
      <w:r w:rsidR="009F3363" w:rsidRPr="009B3AE1">
        <w:rPr>
          <w:rFonts w:ascii="Arial" w:hAnsi="Arial" w:cs="Arial"/>
          <w:sz w:val="22"/>
          <w:szCs w:val="22"/>
        </w:rPr>
        <w:t xml:space="preserve">formou </w:t>
      </w:r>
      <w:r w:rsidR="000668AB" w:rsidRPr="009B3AE1">
        <w:rPr>
          <w:rFonts w:ascii="Arial" w:hAnsi="Arial" w:cs="Arial"/>
          <w:sz w:val="22"/>
          <w:szCs w:val="22"/>
        </w:rPr>
        <w:t xml:space="preserve">dodatků podepsaných </w:t>
      </w:r>
      <w:r w:rsidR="002F2E67" w:rsidRPr="009B3AE1">
        <w:rPr>
          <w:rFonts w:ascii="Arial" w:hAnsi="Arial" w:cs="Arial"/>
          <w:sz w:val="22"/>
          <w:szCs w:val="22"/>
        </w:rPr>
        <w:t xml:space="preserve">oběma </w:t>
      </w:r>
      <w:r w:rsidR="000668AB" w:rsidRPr="009B3AE1">
        <w:rPr>
          <w:rFonts w:ascii="Arial" w:hAnsi="Arial" w:cs="Arial"/>
          <w:sz w:val="22"/>
          <w:szCs w:val="22"/>
        </w:rPr>
        <w:t>smluvní</w:t>
      </w:r>
      <w:r w:rsidR="002F2E67" w:rsidRPr="009B3AE1">
        <w:rPr>
          <w:rFonts w:ascii="Arial" w:hAnsi="Arial" w:cs="Arial"/>
          <w:sz w:val="22"/>
          <w:szCs w:val="22"/>
        </w:rPr>
        <w:t>mi</w:t>
      </w:r>
      <w:r w:rsidR="000668AB" w:rsidRPr="009B3AE1">
        <w:rPr>
          <w:rFonts w:ascii="Arial" w:hAnsi="Arial" w:cs="Arial"/>
          <w:sz w:val="22"/>
          <w:szCs w:val="22"/>
        </w:rPr>
        <w:t xml:space="preserve"> stran</w:t>
      </w:r>
      <w:r w:rsidR="002F2E67" w:rsidRPr="009B3AE1">
        <w:rPr>
          <w:rFonts w:ascii="Arial" w:hAnsi="Arial" w:cs="Arial"/>
          <w:sz w:val="22"/>
          <w:szCs w:val="22"/>
        </w:rPr>
        <w:t>ami</w:t>
      </w:r>
      <w:r w:rsidR="000668AB" w:rsidRPr="009B3AE1">
        <w:rPr>
          <w:rFonts w:ascii="Arial" w:hAnsi="Arial" w:cs="Arial"/>
          <w:sz w:val="22"/>
          <w:szCs w:val="22"/>
        </w:rPr>
        <w:t>.</w:t>
      </w:r>
    </w:p>
    <w:p w14:paraId="7FBC3927" w14:textId="77777777"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14:paraId="72E984E7" w14:textId="77777777"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strany nej</w:t>
      </w:r>
      <w:r w:rsidR="002C52A2" w:rsidRPr="009B3AE1">
        <w:rPr>
          <w:rFonts w:ascii="Arial" w:hAnsi="Arial" w:cs="Arial"/>
          <w:sz w:val="22"/>
          <w:szCs w:val="22"/>
        </w:rPr>
        <w:t>s</w:t>
      </w:r>
      <w:r w:rsidRPr="009B3AE1">
        <w:rPr>
          <w:rFonts w:ascii="Arial" w:hAnsi="Arial" w:cs="Arial"/>
          <w:sz w:val="22"/>
          <w:szCs w:val="22"/>
        </w:rPr>
        <w:t>ou oprávněny převést nebo postoupit práva a povinnosti vyplývající ze smlouvy na třetí osobu bez souhlasu druhé smluvní strany.</w:t>
      </w:r>
    </w:p>
    <w:p w14:paraId="039C75F4" w14:textId="77777777" w:rsidR="002C19FC"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Stane-li se některé ustanovení smlouvy neplatným, nevymahatelným nebo neúčinným, nedotýká se tato neplatnost, nevymahatelnost a neúčinnost ostatních ustanovení smlouvy. Smluvní strany nah</w:t>
      </w:r>
      <w:r w:rsidR="003D1352" w:rsidRPr="009B3AE1">
        <w:rPr>
          <w:rFonts w:ascii="Arial" w:hAnsi="Arial" w:cs="Arial"/>
          <w:sz w:val="22"/>
          <w:szCs w:val="22"/>
        </w:rPr>
        <w:t>radí do 30 </w:t>
      </w:r>
      <w:r w:rsidRPr="009B3AE1">
        <w:rPr>
          <w:rFonts w:ascii="Arial" w:hAnsi="Arial" w:cs="Arial"/>
          <w:sz w:val="22"/>
          <w:szCs w:val="22"/>
        </w:rPr>
        <w:t xml:space="preserve">pracovních dnů od doručení výzvy druhou smluvní stranou neplatné, nevymahatelné </w:t>
      </w:r>
      <w:r w:rsidR="00395D5E" w:rsidRPr="009B3AE1">
        <w:rPr>
          <w:rFonts w:ascii="Arial" w:hAnsi="Arial" w:cs="Arial"/>
          <w:sz w:val="22"/>
          <w:szCs w:val="22"/>
        </w:rPr>
        <w:t xml:space="preserve">či </w:t>
      </w:r>
      <w:r w:rsidRPr="009B3AE1">
        <w:rPr>
          <w:rFonts w:ascii="Arial" w:hAnsi="Arial" w:cs="Arial"/>
          <w:sz w:val="22"/>
          <w:szCs w:val="22"/>
        </w:rPr>
        <w:t>neúčinné ustanovení ustanovením platným, vymahatelným a účinným se stejným nebo obdobným obchodním a právním smyslem, případně uzavřo</w:t>
      </w:r>
      <w:r w:rsidR="009903F9" w:rsidRPr="009B3AE1">
        <w:rPr>
          <w:rFonts w:ascii="Arial" w:hAnsi="Arial" w:cs="Arial"/>
          <w:sz w:val="22"/>
          <w:szCs w:val="22"/>
        </w:rPr>
        <w:t>u v tomto smyslu smlouvu novou.</w:t>
      </w:r>
    </w:p>
    <w:p w14:paraId="2465B1A3" w14:textId="3E5D740F" w:rsidR="002C19FC" w:rsidRPr="009B3AE1" w:rsidRDefault="009F3363" w:rsidP="00935432">
      <w:pPr>
        <w:numPr>
          <w:ilvl w:val="0"/>
          <w:numId w:val="20"/>
        </w:numPr>
        <w:tabs>
          <w:tab w:val="left" w:pos="426"/>
        </w:tabs>
        <w:spacing w:after="120"/>
        <w:ind w:left="426" w:right="4" w:hanging="426"/>
        <w:jc w:val="both"/>
        <w:rPr>
          <w:rFonts w:ascii="Arial" w:hAnsi="Arial" w:cs="Arial"/>
          <w:sz w:val="22"/>
          <w:szCs w:val="22"/>
          <w:lang w:eastAsia="en-US"/>
        </w:rPr>
      </w:pPr>
      <w:r w:rsidRPr="009B3AE1">
        <w:rPr>
          <w:rFonts w:ascii="Arial" w:hAnsi="Arial" w:cs="Arial"/>
          <w:sz w:val="22"/>
          <w:szCs w:val="22"/>
        </w:rPr>
        <w:t>S</w:t>
      </w:r>
      <w:r w:rsidR="00097614" w:rsidRPr="009B3AE1">
        <w:rPr>
          <w:rFonts w:ascii="Arial" w:hAnsi="Arial" w:cs="Arial"/>
          <w:sz w:val="22"/>
          <w:szCs w:val="22"/>
        </w:rPr>
        <w:t xml:space="preserve">mlouva je sepsána ve </w:t>
      </w:r>
      <w:r w:rsidR="00805061">
        <w:rPr>
          <w:rFonts w:ascii="Arial" w:hAnsi="Arial" w:cs="Arial"/>
          <w:sz w:val="22"/>
          <w:szCs w:val="22"/>
        </w:rPr>
        <w:t>dvou</w:t>
      </w:r>
      <w:r w:rsidR="00117D27" w:rsidRPr="009B3AE1">
        <w:rPr>
          <w:rFonts w:ascii="Arial" w:hAnsi="Arial" w:cs="Arial"/>
          <w:sz w:val="22"/>
          <w:szCs w:val="22"/>
        </w:rPr>
        <w:t xml:space="preserve"> </w:t>
      </w:r>
      <w:r w:rsidR="00097614" w:rsidRPr="009B3AE1">
        <w:rPr>
          <w:rFonts w:ascii="Arial" w:hAnsi="Arial" w:cs="Arial"/>
          <w:sz w:val="22"/>
          <w:szCs w:val="22"/>
        </w:rPr>
        <w:t xml:space="preserve">stejnopisech s platností originálu, z nichž </w:t>
      </w:r>
      <w:r w:rsidR="008C7B80" w:rsidRPr="009B3AE1">
        <w:rPr>
          <w:rFonts w:ascii="Arial" w:hAnsi="Arial" w:cs="Arial"/>
          <w:sz w:val="22"/>
          <w:szCs w:val="22"/>
        </w:rPr>
        <w:t xml:space="preserve">jeden obdrží </w:t>
      </w:r>
      <w:r w:rsidR="006A0440" w:rsidRPr="009B3AE1">
        <w:rPr>
          <w:rFonts w:ascii="Arial" w:hAnsi="Arial" w:cs="Arial"/>
          <w:sz w:val="22"/>
          <w:szCs w:val="22"/>
        </w:rPr>
        <w:t>poskytovatel</w:t>
      </w:r>
      <w:r w:rsidR="008C7B80" w:rsidRPr="009B3AE1">
        <w:rPr>
          <w:rFonts w:ascii="Arial" w:hAnsi="Arial" w:cs="Arial"/>
          <w:sz w:val="22"/>
          <w:szCs w:val="22"/>
        </w:rPr>
        <w:t xml:space="preserve"> a </w:t>
      </w:r>
      <w:r w:rsidR="00805061">
        <w:rPr>
          <w:rFonts w:ascii="Arial" w:hAnsi="Arial" w:cs="Arial"/>
          <w:sz w:val="22"/>
          <w:szCs w:val="22"/>
        </w:rPr>
        <w:t>jeden</w:t>
      </w:r>
      <w:r w:rsidR="008C7B80" w:rsidRPr="009B3AE1">
        <w:rPr>
          <w:rFonts w:ascii="Arial" w:hAnsi="Arial" w:cs="Arial"/>
          <w:sz w:val="22"/>
          <w:szCs w:val="22"/>
        </w:rPr>
        <w:t xml:space="preserve"> objednatel.</w:t>
      </w:r>
      <w:r w:rsidR="0056715A" w:rsidRPr="009B3AE1">
        <w:rPr>
          <w:rFonts w:ascii="Arial" w:hAnsi="Arial" w:cs="Arial"/>
          <w:sz w:val="22"/>
          <w:szCs w:val="22"/>
        </w:rPr>
        <w:t xml:space="preserve"> </w:t>
      </w:r>
    </w:p>
    <w:p w14:paraId="6C5C8331" w14:textId="2CA32916"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strany prohlašují, že si smlouvu před jejím podpisem přečetly, že byla uzavřena po vzájemném projednání podle jejich pravé a svobodné vůle, určitě, vážně a srozumitelně a že se dohodly na celém jejím obsahu. Na důkaz tohoto připojují níže své podpisy.</w:t>
      </w:r>
    </w:p>
    <w:p w14:paraId="0A6C0870" w14:textId="671AD9BC" w:rsidR="005B1628" w:rsidRPr="009B3AE1" w:rsidRDefault="005B1628"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Tato smlouva byla schválena Radou města </w:t>
      </w:r>
      <w:r w:rsidR="00D80816">
        <w:rPr>
          <w:rFonts w:ascii="Arial" w:hAnsi="Arial" w:cs="Arial"/>
          <w:sz w:val="22"/>
          <w:szCs w:val="22"/>
        </w:rPr>
        <w:t xml:space="preserve">Nový Jičín </w:t>
      </w:r>
      <w:r w:rsidRPr="009B3AE1">
        <w:rPr>
          <w:rFonts w:ascii="Arial" w:hAnsi="Arial" w:cs="Arial"/>
          <w:sz w:val="22"/>
          <w:szCs w:val="22"/>
        </w:rPr>
        <w:t xml:space="preserve">na své </w:t>
      </w:r>
      <w:r w:rsidRPr="00E52E46">
        <w:rPr>
          <w:rFonts w:ascii="Arial" w:hAnsi="Arial" w:cs="Arial"/>
          <w:sz w:val="22"/>
          <w:szCs w:val="22"/>
          <w:highlight w:val="yellow"/>
        </w:rPr>
        <w:t>xx.</w:t>
      </w:r>
      <w:r w:rsidRPr="009B3AE1">
        <w:rPr>
          <w:rFonts w:ascii="Arial" w:hAnsi="Arial" w:cs="Arial"/>
          <w:sz w:val="22"/>
          <w:szCs w:val="22"/>
        </w:rPr>
        <w:t xml:space="preserve"> schůzi, konané dne </w:t>
      </w:r>
      <w:r w:rsidRPr="00E52E46">
        <w:rPr>
          <w:rFonts w:ascii="Arial" w:hAnsi="Arial" w:cs="Arial"/>
          <w:sz w:val="22"/>
          <w:szCs w:val="22"/>
          <w:highlight w:val="yellow"/>
        </w:rPr>
        <w:t>xx,</w:t>
      </w:r>
      <w:r w:rsidRPr="009B3AE1">
        <w:rPr>
          <w:rFonts w:ascii="Arial" w:hAnsi="Arial" w:cs="Arial"/>
          <w:sz w:val="22"/>
          <w:szCs w:val="22"/>
        </w:rPr>
        <w:t xml:space="preserve"> pod číslem usnesení: </w:t>
      </w:r>
      <w:r w:rsidRPr="00E52E46">
        <w:rPr>
          <w:rFonts w:ascii="Arial" w:hAnsi="Arial" w:cs="Arial"/>
          <w:sz w:val="22"/>
          <w:szCs w:val="22"/>
          <w:highlight w:val="yellow"/>
        </w:rPr>
        <w:t>xx</w:t>
      </w:r>
      <w:r w:rsidRPr="009B3AE1">
        <w:rPr>
          <w:rFonts w:ascii="Arial" w:hAnsi="Arial" w:cs="Arial"/>
          <w:sz w:val="22"/>
          <w:szCs w:val="22"/>
        </w:rPr>
        <w:t xml:space="preserve"> (</w:t>
      </w:r>
      <w:r w:rsidRPr="009B3AE1">
        <w:rPr>
          <w:rFonts w:ascii="Arial" w:hAnsi="Arial" w:cs="Arial"/>
          <w:i/>
          <w:sz w:val="22"/>
          <w:szCs w:val="22"/>
        </w:rPr>
        <w:t>bude doplněno před podpisem smlouvy</w:t>
      </w:r>
      <w:r w:rsidRPr="009B3AE1">
        <w:rPr>
          <w:rFonts w:ascii="Arial" w:hAnsi="Arial" w:cs="Arial"/>
          <w:sz w:val="22"/>
          <w:szCs w:val="22"/>
        </w:rPr>
        <w:t>).</w:t>
      </w:r>
    </w:p>
    <w:p w14:paraId="3421EBDB" w14:textId="77777777" w:rsidR="00285D31" w:rsidRPr="009B3AE1" w:rsidRDefault="00EF5DEF" w:rsidP="00935432">
      <w:pPr>
        <w:numPr>
          <w:ilvl w:val="0"/>
          <w:numId w:val="20"/>
        </w:numPr>
        <w:tabs>
          <w:tab w:val="left" w:pos="42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Nedílnou součástí této smlouvy jsou její </w:t>
      </w:r>
      <w:r w:rsidR="00BA25A0" w:rsidRPr="009B3AE1">
        <w:rPr>
          <w:rFonts w:ascii="Arial" w:hAnsi="Arial" w:cs="Arial"/>
          <w:sz w:val="22"/>
          <w:szCs w:val="22"/>
        </w:rPr>
        <w:t>Přílohy</w:t>
      </w:r>
      <w:r w:rsidRPr="009B3AE1">
        <w:rPr>
          <w:rFonts w:ascii="Arial" w:hAnsi="Arial" w:cs="Arial"/>
          <w:sz w:val="22"/>
          <w:szCs w:val="22"/>
        </w:rPr>
        <w:t>:</w:t>
      </w:r>
    </w:p>
    <w:p w14:paraId="389C5E48" w14:textId="29E66C70" w:rsidR="00682F75" w:rsidRPr="00682F75" w:rsidRDefault="00682F75" w:rsidP="00682F75">
      <w:pPr>
        <w:tabs>
          <w:tab w:val="left" w:pos="1843"/>
        </w:tabs>
        <w:ind w:left="360" w:right="4"/>
        <w:jc w:val="both"/>
        <w:rPr>
          <w:ins w:id="1" w:author="Alena Seibertová" w:date="2023-04-19T10:38:00Z"/>
          <w:rFonts w:ascii="Arial" w:hAnsi="Arial" w:cs="Arial"/>
          <w:sz w:val="22"/>
          <w:szCs w:val="22"/>
          <w:u w:val="single"/>
          <w:rPrChange w:id="2" w:author="Alena Seibertová" w:date="2023-04-19T10:38:00Z">
            <w:rPr>
              <w:ins w:id="3" w:author="Alena Seibertová" w:date="2023-04-19T10:38:00Z"/>
              <w:u w:val="single"/>
            </w:rPr>
          </w:rPrChange>
        </w:rPr>
        <w:pPrChange w:id="4" w:author="Alena Seibertová" w:date="2023-04-19T10:38:00Z">
          <w:pPr>
            <w:pStyle w:val="Odstavecseseznamem"/>
            <w:numPr>
              <w:numId w:val="20"/>
            </w:numPr>
            <w:tabs>
              <w:tab w:val="left" w:pos="1843"/>
            </w:tabs>
            <w:ind w:left="720" w:right="4" w:hanging="360"/>
            <w:jc w:val="both"/>
          </w:pPr>
        </w:pPrChange>
      </w:pPr>
      <w:ins w:id="5" w:author="Alena Seibertová" w:date="2023-04-19T10:38:00Z">
        <w:r w:rsidRPr="00682F75">
          <w:rPr>
            <w:rFonts w:ascii="Arial" w:hAnsi="Arial" w:cs="Arial"/>
            <w:sz w:val="22"/>
            <w:szCs w:val="22"/>
            <w:rPrChange w:id="6" w:author="Alena Seibertová" w:date="2023-04-19T10:38:00Z">
              <w:rPr/>
            </w:rPrChange>
          </w:rPr>
          <w:t xml:space="preserve">Příloha č. 1: </w:t>
        </w:r>
        <w:r w:rsidRPr="00682F75">
          <w:rPr>
            <w:rFonts w:ascii="Arial" w:hAnsi="Arial" w:cs="Arial"/>
            <w:sz w:val="22"/>
            <w:szCs w:val="22"/>
            <w:rPrChange w:id="7" w:author="Alena Seibertová" w:date="2023-04-19T10:38:00Z">
              <w:rPr/>
            </w:rPrChange>
          </w:rPr>
          <w:tab/>
        </w:r>
      </w:ins>
      <w:ins w:id="8" w:author="Alena Seibertová" w:date="2023-04-19T10:39:00Z">
        <w:r>
          <w:rPr>
            <w:rFonts w:ascii="Arial" w:hAnsi="Arial" w:cs="Arial"/>
            <w:sz w:val="22"/>
            <w:szCs w:val="22"/>
          </w:rPr>
          <w:t xml:space="preserve">     </w:t>
        </w:r>
      </w:ins>
      <w:ins w:id="9" w:author="Alena Seibertová" w:date="2023-04-19T10:38:00Z">
        <w:r w:rsidRPr="00682F75">
          <w:rPr>
            <w:rFonts w:ascii="Arial" w:hAnsi="Arial" w:cs="Arial"/>
            <w:sz w:val="22"/>
            <w:szCs w:val="22"/>
            <w:rPrChange w:id="10" w:author="Alena Seibertová" w:date="2023-04-19T10:38:00Z">
              <w:rPr/>
            </w:rPrChange>
          </w:rPr>
          <w:t xml:space="preserve">Standardy úklidových služeb </w:t>
        </w:r>
      </w:ins>
    </w:p>
    <w:p w14:paraId="61D9B876" w14:textId="07DAD96F" w:rsidR="00682F75" w:rsidRPr="00682F75" w:rsidRDefault="00682F75" w:rsidP="00682F75">
      <w:pPr>
        <w:tabs>
          <w:tab w:val="left" w:pos="1843"/>
        </w:tabs>
        <w:ind w:left="360" w:right="4"/>
        <w:jc w:val="both"/>
        <w:rPr>
          <w:ins w:id="11" w:author="Alena Seibertová" w:date="2023-04-19T10:38:00Z"/>
          <w:rFonts w:ascii="Arial" w:hAnsi="Arial" w:cs="Arial"/>
          <w:sz w:val="22"/>
          <w:szCs w:val="22"/>
          <w:rPrChange w:id="12" w:author="Alena Seibertová" w:date="2023-04-19T10:38:00Z">
            <w:rPr>
              <w:ins w:id="13" w:author="Alena Seibertová" w:date="2023-04-19T10:38:00Z"/>
            </w:rPr>
          </w:rPrChange>
        </w:rPr>
        <w:pPrChange w:id="14" w:author="Alena Seibertová" w:date="2023-04-19T10:38:00Z">
          <w:pPr>
            <w:pStyle w:val="Odstavecseseznamem"/>
            <w:numPr>
              <w:numId w:val="20"/>
            </w:numPr>
            <w:tabs>
              <w:tab w:val="left" w:pos="1843"/>
            </w:tabs>
            <w:ind w:left="720" w:right="4" w:hanging="360"/>
            <w:jc w:val="both"/>
          </w:pPr>
        </w:pPrChange>
      </w:pPr>
      <w:ins w:id="15" w:author="Alena Seibertová" w:date="2023-04-19T10:38:00Z">
        <w:r w:rsidRPr="00682F75">
          <w:rPr>
            <w:rFonts w:ascii="Arial" w:hAnsi="Arial" w:cs="Arial"/>
            <w:sz w:val="22"/>
            <w:szCs w:val="22"/>
            <w:rPrChange w:id="16" w:author="Alena Seibertová" w:date="2023-04-19T10:38:00Z">
              <w:rPr/>
            </w:rPrChange>
          </w:rPr>
          <w:t xml:space="preserve">Příloha č. 2: </w:t>
        </w:r>
        <w:r w:rsidRPr="00682F75">
          <w:rPr>
            <w:rFonts w:ascii="Arial" w:hAnsi="Arial" w:cs="Arial"/>
            <w:sz w:val="22"/>
            <w:szCs w:val="22"/>
            <w:rPrChange w:id="17" w:author="Alena Seibertová" w:date="2023-04-19T10:38:00Z">
              <w:rPr/>
            </w:rPrChange>
          </w:rPr>
          <w:tab/>
        </w:r>
      </w:ins>
      <w:ins w:id="18" w:author="Alena Seibertová" w:date="2023-04-19T10:39:00Z">
        <w:r>
          <w:rPr>
            <w:rFonts w:ascii="Arial" w:hAnsi="Arial" w:cs="Arial"/>
            <w:sz w:val="22"/>
            <w:szCs w:val="22"/>
          </w:rPr>
          <w:t xml:space="preserve">     </w:t>
        </w:r>
      </w:ins>
      <w:bookmarkStart w:id="19" w:name="_GoBack"/>
      <w:bookmarkEnd w:id="19"/>
      <w:ins w:id="20" w:author="Alena Seibertová" w:date="2023-04-19T10:38:00Z">
        <w:r w:rsidRPr="00682F75">
          <w:rPr>
            <w:rFonts w:ascii="Arial" w:hAnsi="Arial" w:cs="Arial"/>
            <w:sz w:val="22"/>
            <w:szCs w:val="22"/>
            <w:rPrChange w:id="21" w:author="Alena Seibertová" w:date="2023-04-19T10:38:00Z">
              <w:rPr/>
            </w:rPrChange>
          </w:rPr>
          <w:t xml:space="preserve">Rozsah úklidových prací </w:t>
        </w:r>
      </w:ins>
    </w:p>
    <w:p w14:paraId="2BBEC682" w14:textId="2CB73C9C" w:rsidR="00682F75" w:rsidRDefault="00682F75" w:rsidP="00682F75">
      <w:pPr>
        <w:rPr>
          <w:ins w:id="22" w:author="Alena Seibertová" w:date="2023-04-19T10:39:00Z"/>
          <w:rFonts w:ascii="Arial" w:hAnsi="Arial" w:cs="Arial"/>
        </w:rPr>
        <w:pPrChange w:id="23" w:author="Alena Seibertová" w:date="2023-04-19T10:39:00Z">
          <w:pPr>
            <w:pStyle w:val="Odstavecseseznamem"/>
          </w:pPr>
        </w:pPrChange>
      </w:pPr>
      <w:ins w:id="24" w:author="Alena Seibertová" w:date="2023-04-19T10:39:00Z">
        <w:r>
          <w:rPr>
            <w:rFonts w:ascii="Arial" w:hAnsi="Arial" w:cs="Arial"/>
            <w:sz w:val="22"/>
            <w:szCs w:val="22"/>
          </w:rPr>
          <w:t xml:space="preserve">      </w:t>
        </w:r>
      </w:ins>
      <w:ins w:id="25" w:author="Alena Seibertová" w:date="2023-04-19T10:38:00Z">
        <w:r w:rsidRPr="00682F75">
          <w:rPr>
            <w:rFonts w:ascii="Arial" w:hAnsi="Arial" w:cs="Arial"/>
            <w:sz w:val="22"/>
            <w:szCs w:val="22"/>
            <w:rPrChange w:id="26" w:author="Alena Seibertová" w:date="2023-04-19T10:38:00Z">
              <w:rPr>
                <w:sz w:val="22"/>
                <w:szCs w:val="22"/>
              </w:rPr>
            </w:rPrChange>
          </w:rPr>
          <w:t>Příloha č. 3:</w:t>
        </w:r>
        <w:r w:rsidRPr="00682F75">
          <w:rPr>
            <w:rFonts w:ascii="Arial" w:hAnsi="Arial" w:cs="Arial"/>
            <w:sz w:val="22"/>
            <w:szCs w:val="22"/>
            <w:rPrChange w:id="27" w:author="Alena Seibertová" w:date="2023-04-19T10:38:00Z">
              <w:rPr>
                <w:sz w:val="22"/>
                <w:szCs w:val="22"/>
              </w:rPr>
            </w:rPrChange>
          </w:rPr>
          <w:tab/>
        </w:r>
        <w:r w:rsidRPr="00682F75">
          <w:rPr>
            <w:rFonts w:ascii="Arial" w:hAnsi="Arial" w:cs="Arial"/>
            <w:rPrChange w:id="28" w:author="Alena Seibertová" w:date="2023-04-19T10:38:00Z">
              <w:rPr/>
            </w:rPrChange>
          </w:rPr>
          <w:t>Tabulka pro výpočet celkové nabídkové ceny</w:t>
        </w:r>
      </w:ins>
    </w:p>
    <w:p w14:paraId="1462108B" w14:textId="0C9CF0C9" w:rsidR="007539B1" w:rsidRPr="00682F75" w:rsidDel="00682F75" w:rsidRDefault="00682F75" w:rsidP="00682F75">
      <w:pPr>
        <w:tabs>
          <w:tab w:val="left" w:pos="1843"/>
        </w:tabs>
        <w:ind w:left="2124" w:right="4" w:hanging="2124"/>
        <w:jc w:val="both"/>
        <w:rPr>
          <w:del w:id="29" w:author="Alena Seibertová" w:date="2023-04-19T10:38:00Z"/>
          <w:rFonts w:ascii="Arial" w:hAnsi="Arial" w:cs="Arial"/>
          <w:sz w:val="22"/>
          <w:szCs w:val="22"/>
          <w:u w:val="single"/>
        </w:rPr>
        <w:pPrChange w:id="30" w:author="Alena Seibertová" w:date="2023-04-19T10:39:00Z">
          <w:pPr>
            <w:pStyle w:val="Odstavecseseznamem"/>
            <w:numPr>
              <w:numId w:val="20"/>
            </w:numPr>
            <w:tabs>
              <w:tab w:val="left" w:pos="1843"/>
            </w:tabs>
            <w:ind w:left="720" w:right="4" w:hanging="360"/>
            <w:jc w:val="both"/>
          </w:pPr>
        </w:pPrChange>
      </w:pPr>
      <w:ins w:id="31" w:author="Alena Seibertová" w:date="2023-04-19T10:39:00Z">
        <w:r>
          <w:rPr>
            <w:rFonts w:ascii="Arial" w:hAnsi="Arial" w:cs="Arial"/>
            <w:sz w:val="22"/>
            <w:szCs w:val="22"/>
          </w:rPr>
          <w:t xml:space="preserve">      </w:t>
        </w:r>
      </w:ins>
      <w:ins w:id="32" w:author="Alena Seibertová" w:date="2023-04-19T10:38:00Z">
        <w:r w:rsidRPr="00682F75">
          <w:rPr>
            <w:rFonts w:ascii="Arial" w:hAnsi="Arial" w:cs="Arial"/>
            <w:sz w:val="22"/>
            <w:szCs w:val="22"/>
          </w:rPr>
          <w:t>Příloha č. 4</w:t>
        </w:r>
        <w:r w:rsidRPr="00682F75">
          <w:rPr>
            <w:rFonts w:ascii="Arial" w:hAnsi="Arial" w:cs="Arial"/>
            <w:sz w:val="22"/>
            <w:szCs w:val="22"/>
          </w:rPr>
          <w:tab/>
          <w:t>J</w:t>
        </w:r>
        <w:r w:rsidRPr="00682F75">
          <w:rPr>
            <w:rFonts w:ascii="Arial" w:hAnsi="Arial" w:cs="Arial"/>
            <w:bCs/>
          </w:rPr>
          <w:t>menovitý seznam</w:t>
        </w:r>
        <w:r w:rsidRPr="00682F75">
          <w:rPr>
            <w:rFonts w:ascii="Arial" w:hAnsi="Arial" w:cs="Arial"/>
          </w:rPr>
          <w:t xml:space="preserve"> osob podílejících se na realizaci předmětu zakázky</w:t>
        </w:r>
      </w:ins>
      <w:del w:id="33" w:author="Alena Seibertová" w:date="2023-04-19T10:38:00Z">
        <w:r w:rsidR="007539B1" w:rsidRPr="00682F75" w:rsidDel="00682F75">
          <w:rPr>
            <w:rFonts w:ascii="Arial" w:hAnsi="Arial" w:cs="Arial"/>
            <w:sz w:val="22"/>
            <w:szCs w:val="22"/>
          </w:rPr>
          <w:delText xml:space="preserve">Příloha č. 1: </w:delText>
        </w:r>
        <w:r w:rsidR="007539B1" w:rsidRPr="00682F75" w:rsidDel="00682F75">
          <w:rPr>
            <w:rFonts w:ascii="Arial" w:hAnsi="Arial" w:cs="Arial"/>
            <w:sz w:val="22"/>
            <w:szCs w:val="22"/>
          </w:rPr>
          <w:tab/>
          <w:delText xml:space="preserve">Standardy úklidových prací </w:delText>
        </w:r>
      </w:del>
    </w:p>
    <w:p w14:paraId="11217220" w14:textId="0C0E32A5" w:rsidR="007539B1" w:rsidRPr="004A0366" w:rsidDel="00682F75" w:rsidRDefault="007539B1" w:rsidP="00682F75">
      <w:pPr>
        <w:ind w:left="2124" w:hanging="2124"/>
        <w:rPr>
          <w:del w:id="34" w:author="Alena Seibertová" w:date="2023-04-19T10:38:00Z"/>
          <w:sz w:val="22"/>
          <w:szCs w:val="22"/>
        </w:rPr>
        <w:pPrChange w:id="35" w:author="Alena Seibertová" w:date="2023-04-19T10:39:00Z">
          <w:pPr>
            <w:pStyle w:val="Odstavecseseznamem"/>
          </w:pPr>
        </w:pPrChange>
      </w:pPr>
      <w:del w:id="36" w:author="Alena Seibertová" w:date="2023-04-19T10:38:00Z">
        <w:r w:rsidRPr="004A0366" w:rsidDel="00682F75">
          <w:rPr>
            <w:sz w:val="22"/>
            <w:szCs w:val="22"/>
          </w:rPr>
          <w:delText xml:space="preserve">Příloha č. 2: </w:delText>
        </w:r>
        <w:r w:rsidRPr="004A0366" w:rsidDel="00682F75">
          <w:rPr>
            <w:sz w:val="22"/>
            <w:szCs w:val="22"/>
          </w:rPr>
          <w:tab/>
          <w:delText xml:space="preserve">Rozsah úklidových </w:delText>
        </w:r>
        <w:r w:rsidR="005068B4" w:rsidRPr="004A0366" w:rsidDel="00682F75">
          <w:rPr>
            <w:sz w:val="22"/>
            <w:szCs w:val="22"/>
          </w:rPr>
          <w:delText>prac</w:delText>
        </w:r>
        <w:r w:rsidRPr="004A0366" w:rsidDel="00682F75">
          <w:rPr>
            <w:sz w:val="22"/>
            <w:szCs w:val="22"/>
          </w:rPr>
          <w:delText xml:space="preserve">í </w:delText>
        </w:r>
      </w:del>
    </w:p>
    <w:p w14:paraId="1CD18823" w14:textId="48E0F3CA" w:rsidR="00B14012" w:rsidRPr="004A0366" w:rsidDel="00682F75" w:rsidRDefault="00B14012" w:rsidP="00682F75">
      <w:pPr>
        <w:ind w:left="2124" w:hanging="2124"/>
        <w:rPr>
          <w:del w:id="37" w:author="Alena Seibertová" w:date="2023-04-19T10:38:00Z"/>
          <w:sz w:val="22"/>
          <w:szCs w:val="22"/>
        </w:rPr>
        <w:pPrChange w:id="38" w:author="Alena Seibertová" w:date="2023-04-19T10:39:00Z">
          <w:pPr>
            <w:pStyle w:val="Odstavecseseznamem"/>
          </w:pPr>
        </w:pPrChange>
      </w:pPr>
      <w:del w:id="39" w:author="Alena Seibertová" w:date="2023-04-19T10:38:00Z">
        <w:r w:rsidRPr="004A0366" w:rsidDel="00682F75">
          <w:rPr>
            <w:sz w:val="22"/>
            <w:szCs w:val="22"/>
          </w:rPr>
          <w:delText>Příloha č. 3:</w:delText>
        </w:r>
        <w:r w:rsidRPr="004A0366" w:rsidDel="00682F75">
          <w:rPr>
            <w:sz w:val="22"/>
            <w:szCs w:val="22"/>
          </w:rPr>
          <w:tab/>
          <w:delText>Rozpis ceny plnění</w:delText>
        </w:r>
      </w:del>
    </w:p>
    <w:p w14:paraId="557038C7" w14:textId="6B5BB785" w:rsidR="009E7C87" w:rsidRPr="004A0366" w:rsidDel="00682F75" w:rsidRDefault="009E7C87" w:rsidP="00682F75">
      <w:pPr>
        <w:ind w:left="2124" w:hanging="2124"/>
        <w:rPr>
          <w:del w:id="40" w:author="Alena Seibertová" w:date="2023-04-19T10:38:00Z"/>
          <w:sz w:val="22"/>
          <w:szCs w:val="22"/>
        </w:rPr>
        <w:pPrChange w:id="41" w:author="Alena Seibertová" w:date="2023-04-19T10:39:00Z">
          <w:pPr>
            <w:pStyle w:val="Odstavecseseznamem"/>
          </w:pPr>
        </w:pPrChange>
      </w:pPr>
      <w:del w:id="42" w:author="Alena Seibertová" w:date="2023-04-19T10:38:00Z">
        <w:r w:rsidRPr="004A0366" w:rsidDel="00682F75">
          <w:rPr>
            <w:sz w:val="22"/>
            <w:szCs w:val="22"/>
          </w:rPr>
          <w:delText>Příloha č. 4</w:delText>
        </w:r>
        <w:r w:rsidRPr="004A0366" w:rsidDel="00682F75">
          <w:rPr>
            <w:sz w:val="22"/>
            <w:szCs w:val="22"/>
          </w:rPr>
          <w:tab/>
          <w:delText xml:space="preserve">Seznam </w:delText>
        </w:r>
        <w:bookmarkStart w:id="43" w:name="_Hlk112248218"/>
        <w:r w:rsidRPr="004A0366" w:rsidDel="00682F75">
          <w:rPr>
            <w:sz w:val="22"/>
            <w:szCs w:val="22"/>
          </w:rPr>
          <w:delText>pracovníků</w:delText>
        </w:r>
        <w:r w:rsidR="00FE06A6" w:rsidRPr="004A0366" w:rsidDel="00682F75">
          <w:rPr>
            <w:sz w:val="22"/>
            <w:szCs w:val="22"/>
          </w:rPr>
          <w:delText xml:space="preserve"> a případných poddodavatelů</w:delText>
        </w:r>
        <w:r w:rsidRPr="004A0366" w:rsidDel="00682F75">
          <w:rPr>
            <w:sz w:val="22"/>
            <w:szCs w:val="22"/>
          </w:rPr>
          <w:delText xml:space="preserve"> podílejících se na realizaci veřejné zakázky</w:delText>
        </w:r>
        <w:r w:rsidR="00EF44D6" w:rsidRPr="004A0366" w:rsidDel="00682F75">
          <w:rPr>
            <w:sz w:val="22"/>
            <w:szCs w:val="22"/>
          </w:rPr>
          <w:delText xml:space="preserve"> </w:delText>
        </w:r>
        <w:bookmarkEnd w:id="43"/>
        <w:r w:rsidR="00EF44D6" w:rsidRPr="004A0366" w:rsidDel="00682F75">
          <w:rPr>
            <w:sz w:val="22"/>
            <w:szCs w:val="22"/>
          </w:rPr>
          <w:delText xml:space="preserve">včetně uvedení jejich funkce a náplně práce a zkušenosti a praxe v oblasti úklidových služeb v min. </w:delText>
        </w:r>
        <w:r w:rsidR="00FE4D97" w:rsidRPr="004A0366" w:rsidDel="00682F75">
          <w:rPr>
            <w:sz w:val="22"/>
            <w:szCs w:val="22"/>
          </w:rPr>
          <w:delText>r</w:delText>
        </w:r>
        <w:r w:rsidR="00EF44D6" w:rsidRPr="004A0366" w:rsidDel="00682F75">
          <w:rPr>
            <w:sz w:val="22"/>
            <w:szCs w:val="22"/>
          </w:rPr>
          <w:delText>ozsahu stanovených v ZD</w:delText>
        </w:r>
      </w:del>
    </w:p>
    <w:p w14:paraId="0393BF1A" w14:textId="7455E16A" w:rsidR="009E7C87" w:rsidRPr="009B3AE1" w:rsidRDefault="009E7C87" w:rsidP="00682F75">
      <w:pPr>
        <w:ind w:left="2124" w:hanging="2124"/>
        <w:rPr>
          <w:i/>
          <w:iCs/>
        </w:rPr>
        <w:pPrChange w:id="44" w:author="Alena Seibertová" w:date="2023-04-19T10:39:00Z">
          <w:pPr>
            <w:pStyle w:val="Odstavecseseznamem"/>
          </w:pPr>
        </w:pPrChange>
      </w:pPr>
    </w:p>
    <w:p w14:paraId="2443AB98" w14:textId="214AE601" w:rsidR="00B14012" w:rsidRPr="009B3AE1" w:rsidRDefault="00B14012" w:rsidP="00D74A75">
      <w:pPr>
        <w:tabs>
          <w:tab w:val="left" w:pos="709"/>
          <w:tab w:val="left" w:pos="1843"/>
          <w:tab w:val="left" w:pos="2127"/>
        </w:tabs>
        <w:spacing w:after="120"/>
        <w:ind w:left="1843" w:right="4" w:hanging="1417"/>
        <w:jc w:val="both"/>
        <w:rPr>
          <w:rFonts w:ascii="Arial" w:hAnsi="Arial" w:cs="Arial"/>
          <w:sz w:val="22"/>
          <w:szCs w:val="22"/>
        </w:rPr>
      </w:pPr>
    </w:p>
    <w:p w14:paraId="3CBAD038" w14:textId="77777777" w:rsidR="001E7B75" w:rsidRPr="009B3AE1" w:rsidRDefault="001E7B75" w:rsidP="002F364C">
      <w:pPr>
        <w:tabs>
          <w:tab w:val="left" w:pos="709"/>
          <w:tab w:val="left" w:pos="1843"/>
          <w:tab w:val="left" w:pos="2127"/>
        </w:tabs>
        <w:spacing w:after="120"/>
        <w:ind w:left="1843" w:right="4" w:hanging="1417"/>
        <w:jc w:val="both"/>
        <w:rPr>
          <w:rFonts w:ascii="Arial" w:hAnsi="Arial" w:cs="Arial"/>
          <w:sz w:val="22"/>
          <w:szCs w:val="22"/>
        </w:rPr>
      </w:pPr>
    </w:p>
    <w:tbl>
      <w:tblPr>
        <w:tblW w:w="0" w:type="auto"/>
        <w:tblInd w:w="534" w:type="dxa"/>
        <w:tblLook w:val="04A0" w:firstRow="1" w:lastRow="0" w:firstColumn="1" w:lastColumn="0" w:noHBand="0" w:noVBand="1"/>
      </w:tblPr>
      <w:tblGrid>
        <w:gridCol w:w="4176"/>
        <w:gridCol w:w="474"/>
        <w:gridCol w:w="4176"/>
      </w:tblGrid>
      <w:tr w:rsidR="009558C4" w:rsidRPr="009B3AE1" w14:paraId="49793735" w14:textId="77777777" w:rsidTr="00B43CF0">
        <w:tc>
          <w:tcPr>
            <w:tcW w:w="3685" w:type="dxa"/>
            <w:shd w:val="clear" w:color="auto" w:fill="auto"/>
          </w:tcPr>
          <w:p w14:paraId="65D2D23A" w14:textId="013F7787" w:rsidR="009558C4" w:rsidRPr="009B3AE1" w:rsidRDefault="009558C4"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V</w:t>
            </w:r>
            <w:r w:rsidR="005969D9">
              <w:rPr>
                <w:rFonts w:ascii="Arial" w:hAnsi="Arial" w:cs="Arial"/>
                <w:sz w:val="22"/>
                <w:szCs w:val="22"/>
              </w:rPr>
              <w:t> Novém Jičíně</w:t>
            </w:r>
            <w:r w:rsidRPr="009B3AE1">
              <w:rPr>
                <w:rFonts w:ascii="Arial" w:hAnsi="Arial" w:cs="Arial"/>
                <w:sz w:val="22"/>
                <w:szCs w:val="22"/>
              </w:rPr>
              <w:t xml:space="preserve"> dne ………………</w:t>
            </w:r>
          </w:p>
          <w:p w14:paraId="63D7EBC3" w14:textId="77777777" w:rsidR="009558C4" w:rsidRPr="009B3AE1" w:rsidRDefault="009558C4" w:rsidP="00B43CF0">
            <w:pPr>
              <w:tabs>
                <w:tab w:val="left" w:pos="709"/>
                <w:tab w:val="left" w:pos="1843"/>
                <w:tab w:val="left" w:pos="2127"/>
              </w:tabs>
              <w:spacing w:after="120"/>
              <w:rPr>
                <w:rFonts w:ascii="Arial" w:hAnsi="Arial" w:cs="Arial"/>
                <w:sz w:val="22"/>
                <w:szCs w:val="22"/>
              </w:rPr>
            </w:pPr>
          </w:p>
        </w:tc>
        <w:tc>
          <w:tcPr>
            <w:tcW w:w="1418" w:type="dxa"/>
            <w:shd w:val="clear" w:color="auto" w:fill="auto"/>
          </w:tcPr>
          <w:p w14:paraId="6D7C78DF"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tcPr>
          <w:p w14:paraId="5B35E577" w14:textId="2B823A4E" w:rsidR="001E7B75" w:rsidRPr="009B3AE1" w:rsidRDefault="001E7B75" w:rsidP="001E7B75">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 xml:space="preserve">V </w:t>
            </w:r>
            <w:r w:rsidR="005A4EC5" w:rsidRPr="009B3AE1">
              <w:rPr>
                <w:rFonts w:ascii="Arial" w:hAnsi="Arial" w:cs="Arial"/>
                <w:sz w:val="22"/>
                <w:szCs w:val="22"/>
              </w:rPr>
              <w:t>……</w:t>
            </w:r>
            <w:r w:rsidRPr="009B3AE1">
              <w:rPr>
                <w:rFonts w:ascii="Arial" w:hAnsi="Arial" w:cs="Arial"/>
                <w:sz w:val="22"/>
                <w:szCs w:val="22"/>
              </w:rPr>
              <w:t>…………….. dne ………………</w:t>
            </w:r>
          </w:p>
          <w:p w14:paraId="3DB0FA25" w14:textId="77777777" w:rsidR="009558C4" w:rsidRPr="009B3AE1" w:rsidRDefault="009558C4" w:rsidP="00B16FEE">
            <w:pPr>
              <w:tabs>
                <w:tab w:val="left" w:pos="709"/>
                <w:tab w:val="left" w:pos="1843"/>
                <w:tab w:val="left" w:pos="2127"/>
              </w:tabs>
              <w:spacing w:after="120"/>
              <w:rPr>
                <w:rFonts w:ascii="Arial" w:hAnsi="Arial" w:cs="Arial"/>
                <w:sz w:val="22"/>
                <w:szCs w:val="22"/>
              </w:rPr>
            </w:pPr>
          </w:p>
        </w:tc>
      </w:tr>
      <w:tr w:rsidR="0081183D" w:rsidRPr="009B3AE1" w14:paraId="72E72E1F" w14:textId="77777777" w:rsidTr="00B43CF0">
        <w:tc>
          <w:tcPr>
            <w:tcW w:w="3685" w:type="dxa"/>
            <w:shd w:val="clear" w:color="auto" w:fill="auto"/>
          </w:tcPr>
          <w:p w14:paraId="4A47B6F5" w14:textId="77777777" w:rsidR="0081183D" w:rsidRPr="009B3AE1" w:rsidRDefault="0081183D"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lastRenderedPageBreak/>
              <w:t>Za objednatele:</w:t>
            </w:r>
          </w:p>
        </w:tc>
        <w:tc>
          <w:tcPr>
            <w:tcW w:w="1418" w:type="dxa"/>
            <w:shd w:val="clear" w:color="auto" w:fill="auto"/>
          </w:tcPr>
          <w:p w14:paraId="3C42B284"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tcPr>
          <w:p w14:paraId="65C73FCD"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r w:rsidRPr="009B3AE1">
              <w:rPr>
                <w:rFonts w:ascii="Arial" w:hAnsi="Arial" w:cs="Arial"/>
                <w:sz w:val="22"/>
                <w:szCs w:val="22"/>
              </w:rPr>
              <w:t xml:space="preserve">Za </w:t>
            </w:r>
            <w:r w:rsidR="000F45DB" w:rsidRPr="009B3AE1">
              <w:rPr>
                <w:rFonts w:ascii="Arial" w:hAnsi="Arial" w:cs="Arial"/>
                <w:sz w:val="22"/>
                <w:szCs w:val="22"/>
              </w:rPr>
              <w:t>poskytovatele</w:t>
            </w:r>
            <w:r w:rsidRPr="009B3AE1">
              <w:rPr>
                <w:rFonts w:ascii="Arial" w:hAnsi="Arial" w:cs="Arial"/>
                <w:sz w:val="22"/>
                <w:szCs w:val="22"/>
              </w:rPr>
              <w:t>:</w:t>
            </w:r>
          </w:p>
          <w:p w14:paraId="27E7911D"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p w14:paraId="79B6BFC0"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tc>
      </w:tr>
      <w:tr w:rsidR="009558C4" w:rsidRPr="009B3AE1" w14:paraId="20A76041" w14:textId="77777777" w:rsidTr="00B16FEE">
        <w:trPr>
          <w:trHeight w:val="411"/>
        </w:trPr>
        <w:tc>
          <w:tcPr>
            <w:tcW w:w="3685" w:type="dxa"/>
            <w:shd w:val="clear" w:color="auto" w:fill="auto"/>
            <w:vAlign w:val="center"/>
          </w:tcPr>
          <w:p w14:paraId="29E14164" w14:textId="77777777" w:rsidR="009558C4" w:rsidRPr="009B3AE1" w:rsidRDefault="009558C4"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w:t>
            </w:r>
            <w:r w:rsidR="0081183D" w:rsidRPr="009B3AE1">
              <w:rPr>
                <w:rFonts w:ascii="Arial" w:hAnsi="Arial" w:cs="Arial"/>
                <w:sz w:val="22"/>
                <w:szCs w:val="22"/>
              </w:rPr>
              <w:t>………</w:t>
            </w:r>
          </w:p>
        </w:tc>
        <w:tc>
          <w:tcPr>
            <w:tcW w:w="1418" w:type="dxa"/>
            <w:shd w:val="clear" w:color="auto" w:fill="auto"/>
          </w:tcPr>
          <w:p w14:paraId="419662FC"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vAlign w:val="center"/>
          </w:tcPr>
          <w:p w14:paraId="4160263A" w14:textId="77777777" w:rsidR="009558C4" w:rsidRPr="009B3AE1" w:rsidRDefault="0081183D"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w:t>
            </w:r>
          </w:p>
        </w:tc>
      </w:tr>
      <w:tr w:rsidR="009558C4" w:rsidRPr="009B3AE1" w14:paraId="10EC1616" w14:textId="77777777" w:rsidTr="00B43CF0">
        <w:tc>
          <w:tcPr>
            <w:tcW w:w="3685" w:type="dxa"/>
            <w:shd w:val="clear" w:color="auto" w:fill="auto"/>
            <w:vAlign w:val="center"/>
          </w:tcPr>
          <w:p w14:paraId="58CE0BDC" w14:textId="4A0E2345" w:rsidR="005A4EC5" w:rsidRPr="009B3AE1" w:rsidRDefault="00D32278" w:rsidP="00A82C6F">
            <w:pPr>
              <w:tabs>
                <w:tab w:val="left" w:pos="709"/>
                <w:tab w:val="left" w:pos="1843"/>
                <w:tab w:val="left" w:pos="2127"/>
              </w:tabs>
              <w:jc w:val="center"/>
              <w:rPr>
                <w:rFonts w:ascii="Arial" w:hAnsi="Arial" w:cs="Arial"/>
                <w:sz w:val="22"/>
                <w:szCs w:val="22"/>
              </w:rPr>
            </w:pPr>
            <w:r w:rsidRPr="009B3AE1">
              <w:rPr>
                <w:rFonts w:ascii="Arial" w:hAnsi="Arial" w:cs="Arial"/>
                <w:sz w:val="22"/>
                <w:szCs w:val="22"/>
              </w:rPr>
              <w:t xml:space="preserve">Mgr. </w:t>
            </w:r>
            <w:r w:rsidR="005969D9">
              <w:rPr>
                <w:rFonts w:ascii="Arial" w:hAnsi="Arial" w:cs="Arial"/>
                <w:sz w:val="22"/>
                <w:szCs w:val="22"/>
              </w:rPr>
              <w:t>Stanislav Kopecký</w:t>
            </w:r>
          </w:p>
          <w:p w14:paraId="502467A4" w14:textId="64011027" w:rsidR="0081183D" w:rsidRPr="009B3AE1" w:rsidRDefault="00D32278" w:rsidP="005969D9">
            <w:pPr>
              <w:tabs>
                <w:tab w:val="left" w:pos="709"/>
                <w:tab w:val="left" w:pos="1843"/>
                <w:tab w:val="left" w:pos="2127"/>
              </w:tabs>
              <w:spacing w:after="120"/>
              <w:jc w:val="center"/>
              <w:rPr>
                <w:rFonts w:ascii="Arial" w:hAnsi="Arial" w:cs="Arial"/>
                <w:sz w:val="22"/>
                <w:szCs w:val="22"/>
              </w:rPr>
            </w:pPr>
            <w:r w:rsidRPr="009B3AE1">
              <w:rPr>
                <w:rFonts w:ascii="Arial" w:hAnsi="Arial" w:cs="Arial"/>
                <w:sz w:val="22"/>
                <w:szCs w:val="22"/>
              </w:rPr>
              <w:t xml:space="preserve">starosta města </w:t>
            </w:r>
            <w:r w:rsidR="005969D9">
              <w:rPr>
                <w:rFonts w:ascii="Arial" w:hAnsi="Arial" w:cs="Arial"/>
                <w:sz w:val="22"/>
                <w:szCs w:val="22"/>
              </w:rPr>
              <w:t>Nový Jičín</w:t>
            </w:r>
          </w:p>
        </w:tc>
        <w:tc>
          <w:tcPr>
            <w:tcW w:w="1418" w:type="dxa"/>
            <w:shd w:val="clear" w:color="auto" w:fill="auto"/>
          </w:tcPr>
          <w:p w14:paraId="1FA8EA1A"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vAlign w:val="center"/>
          </w:tcPr>
          <w:p w14:paraId="2E29B406" w14:textId="77777777" w:rsidR="00007DDF" w:rsidRPr="009B3AE1" w:rsidRDefault="00DC0B06" w:rsidP="00DC0B06">
            <w:pPr>
              <w:tabs>
                <w:tab w:val="left" w:pos="709"/>
                <w:tab w:val="left" w:pos="1843"/>
                <w:tab w:val="left" w:pos="2127"/>
              </w:tabs>
              <w:spacing w:after="120"/>
              <w:jc w:val="center"/>
              <w:rPr>
                <w:rFonts w:ascii="Arial" w:hAnsi="Arial" w:cs="Arial"/>
                <w:sz w:val="22"/>
                <w:szCs w:val="22"/>
              </w:rPr>
            </w:pPr>
            <w:r w:rsidRPr="009B3AE1">
              <w:rPr>
                <w:rFonts w:ascii="Arial" w:hAnsi="Arial" w:cs="Arial"/>
                <w:sz w:val="22"/>
              </w:rPr>
              <w:t>[</w:t>
            </w:r>
            <w:r w:rsidRPr="009B3AE1">
              <w:rPr>
                <w:rFonts w:ascii="Arial" w:hAnsi="Arial" w:cs="Arial"/>
                <w:sz w:val="22"/>
                <w:szCs w:val="18"/>
                <w:highlight w:val="yellow"/>
              </w:rPr>
              <w:t>BUDE DOPLNĚNO</w:t>
            </w:r>
            <w:r w:rsidRPr="009B3AE1">
              <w:rPr>
                <w:rFonts w:ascii="Arial" w:hAnsi="Arial" w:cs="Arial"/>
                <w:sz w:val="22"/>
                <w:szCs w:val="18"/>
              </w:rPr>
              <w:t>]</w:t>
            </w:r>
          </w:p>
        </w:tc>
      </w:tr>
    </w:tbl>
    <w:p w14:paraId="4C17FD8B" w14:textId="77777777" w:rsidR="009558C4" w:rsidRPr="009B3AE1" w:rsidRDefault="009558C4" w:rsidP="00DC0B06">
      <w:pPr>
        <w:tabs>
          <w:tab w:val="left" w:pos="709"/>
          <w:tab w:val="left" w:pos="1843"/>
          <w:tab w:val="left" w:pos="2127"/>
        </w:tabs>
        <w:spacing w:after="120"/>
        <w:ind w:left="1843" w:hanging="1843"/>
        <w:jc w:val="right"/>
        <w:rPr>
          <w:rFonts w:ascii="Arial" w:hAnsi="Arial" w:cs="Arial"/>
          <w:sz w:val="22"/>
          <w:szCs w:val="22"/>
        </w:rPr>
      </w:pPr>
    </w:p>
    <w:sectPr w:rsidR="009558C4" w:rsidRPr="009B3AE1" w:rsidSect="00530F69">
      <w:headerReference w:type="default" r:id="rId13"/>
      <w:footerReference w:type="default" r:id="rId14"/>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288B02" w14:textId="77777777" w:rsidR="00483532" w:rsidRDefault="00483532">
      <w:r>
        <w:separator/>
      </w:r>
    </w:p>
  </w:endnote>
  <w:endnote w:type="continuationSeparator" w:id="0">
    <w:p w14:paraId="4EDEA7F4" w14:textId="77777777" w:rsidR="00483532" w:rsidRDefault="00483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86FBB" w14:textId="77777777" w:rsidR="00530F69" w:rsidRPr="00BD0F67" w:rsidRDefault="00530F69">
    <w:pPr>
      <w:pStyle w:val="Zpat"/>
      <w:jc w:val="right"/>
      <w:rPr>
        <w:rFonts w:ascii="Arial Narrow" w:hAnsi="Arial Narrow"/>
        <w:sz w:val="20"/>
      </w:rPr>
    </w:pPr>
    <w:r w:rsidRPr="003C6EF5">
      <w:rPr>
        <w:rFonts w:ascii="Arial Narrow" w:hAnsi="Arial Narrow"/>
        <w:sz w:val="20"/>
      </w:rPr>
      <w:fldChar w:fldCharType="begin"/>
    </w:r>
    <w:r w:rsidRPr="003C6EF5">
      <w:rPr>
        <w:rFonts w:ascii="Arial Narrow" w:hAnsi="Arial Narrow"/>
        <w:sz w:val="20"/>
      </w:rPr>
      <w:instrText>PAGE   \* MERGEFORMAT</w:instrText>
    </w:r>
    <w:r w:rsidRPr="003C6EF5">
      <w:rPr>
        <w:rFonts w:ascii="Arial Narrow" w:hAnsi="Arial Narrow"/>
        <w:sz w:val="20"/>
      </w:rPr>
      <w:fldChar w:fldCharType="separate"/>
    </w:r>
    <w:r w:rsidR="00682F75">
      <w:rPr>
        <w:rFonts w:ascii="Arial Narrow" w:hAnsi="Arial Narrow"/>
        <w:noProof/>
        <w:sz w:val="20"/>
      </w:rPr>
      <w:t>13</w:t>
    </w:r>
    <w:r w:rsidRPr="003C6EF5">
      <w:rPr>
        <w:rFonts w:ascii="Arial Narrow" w:hAnsi="Arial Narrow"/>
        <w:sz w:val="20"/>
      </w:rPr>
      <w:fldChar w:fldCharType="end"/>
    </w:r>
    <w:r w:rsidRPr="003C6EF5">
      <w:rPr>
        <w:rFonts w:ascii="Arial Narrow" w:hAnsi="Arial Narrow"/>
        <w:sz w:val="20"/>
      </w:rPr>
      <w:t xml:space="preserve"> z </w:t>
    </w:r>
    <w:r w:rsidR="00882708" w:rsidRPr="00BD0F67">
      <w:rPr>
        <w:rFonts w:ascii="Arial Narrow" w:hAnsi="Arial Narrow"/>
        <w:sz w:val="20"/>
      </w:rPr>
      <w:fldChar w:fldCharType="begin"/>
    </w:r>
    <w:r w:rsidR="00882708" w:rsidRPr="00BD0F67">
      <w:rPr>
        <w:rFonts w:ascii="Arial Narrow" w:hAnsi="Arial Narrow"/>
        <w:sz w:val="20"/>
      </w:rPr>
      <w:instrText xml:space="preserve"> NUMPAGES  \* Arabic  \* MERGEFORMAT </w:instrText>
    </w:r>
    <w:r w:rsidR="00882708" w:rsidRPr="00BD0F67">
      <w:rPr>
        <w:rFonts w:ascii="Arial Narrow" w:hAnsi="Arial Narrow"/>
        <w:sz w:val="20"/>
      </w:rPr>
      <w:fldChar w:fldCharType="separate"/>
    </w:r>
    <w:r w:rsidR="00682F75">
      <w:rPr>
        <w:rFonts w:ascii="Arial Narrow" w:hAnsi="Arial Narrow"/>
        <w:noProof/>
        <w:sz w:val="20"/>
      </w:rPr>
      <w:t>13</w:t>
    </w:r>
    <w:r w:rsidR="00882708" w:rsidRPr="00BD0F67">
      <w:rPr>
        <w:rFonts w:ascii="Arial Narrow" w:hAnsi="Arial Narrow"/>
        <w:sz w:val="20"/>
      </w:rPr>
      <w:fldChar w:fldCharType="end"/>
    </w:r>
  </w:p>
  <w:p w14:paraId="0493103C" w14:textId="77777777" w:rsidR="00530F69" w:rsidRDefault="00530F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D35049" w14:textId="77777777" w:rsidR="00483532" w:rsidRDefault="00483532">
      <w:r>
        <w:separator/>
      </w:r>
    </w:p>
  </w:footnote>
  <w:footnote w:type="continuationSeparator" w:id="0">
    <w:p w14:paraId="3942D754" w14:textId="77777777" w:rsidR="00483532" w:rsidRDefault="00483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BB0C" w14:textId="08E34228" w:rsidR="008E7444" w:rsidRDefault="008E7444" w:rsidP="008E7444">
    <w:pPr>
      <w:pStyle w:val="Zhlav"/>
      <w:jc w:val="right"/>
      <w:rPr>
        <w:rFonts w:ascii="Arial Narrow" w:hAnsi="Arial Narrow"/>
      </w:rPr>
    </w:pPr>
  </w:p>
  <w:p w14:paraId="3C47062F" w14:textId="77777777" w:rsidR="00530F69" w:rsidRPr="008E7444" w:rsidRDefault="00530F69" w:rsidP="008E744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737"/>
        </w:tabs>
        <w:ind w:left="737" w:hanging="397"/>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0C204BD"/>
    <w:multiLevelType w:val="hybridMultilevel"/>
    <w:tmpl w:val="4D2CF8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49009AF"/>
    <w:multiLevelType w:val="hybridMultilevel"/>
    <w:tmpl w:val="61DE15E0"/>
    <w:lvl w:ilvl="0" w:tplc="001CAD5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1C7D1E0D"/>
    <w:multiLevelType w:val="hybridMultilevel"/>
    <w:tmpl w:val="DDBC12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AD3488"/>
    <w:multiLevelType w:val="hybridMultilevel"/>
    <w:tmpl w:val="ED88FC78"/>
    <w:lvl w:ilvl="0" w:tplc="04050017">
      <w:start w:val="1"/>
      <w:numFmt w:val="lowerLetter"/>
      <w:lvlText w:val="%1)"/>
      <w:lvlJc w:val="left"/>
      <w:pPr>
        <w:ind w:left="2854" w:hanging="360"/>
      </w:pPr>
    </w:lvl>
    <w:lvl w:ilvl="1" w:tplc="04050019" w:tentative="1">
      <w:start w:val="1"/>
      <w:numFmt w:val="lowerLetter"/>
      <w:lvlText w:val="%2."/>
      <w:lvlJc w:val="left"/>
      <w:pPr>
        <w:ind w:left="3574" w:hanging="360"/>
      </w:pPr>
    </w:lvl>
    <w:lvl w:ilvl="2" w:tplc="0405001B" w:tentative="1">
      <w:start w:val="1"/>
      <w:numFmt w:val="lowerRoman"/>
      <w:lvlText w:val="%3."/>
      <w:lvlJc w:val="right"/>
      <w:pPr>
        <w:ind w:left="4294" w:hanging="180"/>
      </w:pPr>
    </w:lvl>
    <w:lvl w:ilvl="3" w:tplc="0405000F" w:tentative="1">
      <w:start w:val="1"/>
      <w:numFmt w:val="decimal"/>
      <w:lvlText w:val="%4."/>
      <w:lvlJc w:val="left"/>
      <w:pPr>
        <w:ind w:left="5014" w:hanging="360"/>
      </w:pPr>
    </w:lvl>
    <w:lvl w:ilvl="4" w:tplc="04050019" w:tentative="1">
      <w:start w:val="1"/>
      <w:numFmt w:val="lowerLetter"/>
      <w:lvlText w:val="%5."/>
      <w:lvlJc w:val="left"/>
      <w:pPr>
        <w:ind w:left="5734" w:hanging="360"/>
      </w:pPr>
    </w:lvl>
    <w:lvl w:ilvl="5" w:tplc="0405001B" w:tentative="1">
      <w:start w:val="1"/>
      <w:numFmt w:val="lowerRoman"/>
      <w:lvlText w:val="%6."/>
      <w:lvlJc w:val="right"/>
      <w:pPr>
        <w:ind w:left="6454" w:hanging="180"/>
      </w:pPr>
    </w:lvl>
    <w:lvl w:ilvl="6" w:tplc="0405000F" w:tentative="1">
      <w:start w:val="1"/>
      <w:numFmt w:val="decimal"/>
      <w:lvlText w:val="%7."/>
      <w:lvlJc w:val="left"/>
      <w:pPr>
        <w:ind w:left="7174" w:hanging="360"/>
      </w:pPr>
    </w:lvl>
    <w:lvl w:ilvl="7" w:tplc="04050019" w:tentative="1">
      <w:start w:val="1"/>
      <w:numFmt w:val="lowerLetter"/>
      <w:lvlText w:val="%8."/>
      <w:lvlJc w:val="left"/>
      <w:pPr>
        <w:ind w:left="7894" w:hanging="360"/>
      </w:pPr>
    </w:lvl>
    <w:lvl w:ilvl="8" w:tplc="0405001B" w:tentative="1">
      <w:start w:val="1"/>
      <w:numFmt w:val="lowerRoman"/>
      <w:lvlText w:val="%9."/>
      <w:lvlJc w:val="right"/>
      <w:pPr>
        <w:ind w:left="8614" w:hanging="180"/>
      </w:pPr>
    </w:lvl>
  </w:abstractNum>
  <w:abstractNum w:abstractNumId="6" w15:restartNumberingAfterBreak="0">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CC1FA3"/>
    <w:multiLevelType w:val="hybridMultilevel"/>
    <w:tmpl w:val="209C6BAE"/>
    <w:lvl w:ilvl="0" w:tplc="901AC894">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50ECC"/>
    <w:multiLevelType w:val="hybridMultilevel"/>
    <w:tmpl w:val="D4AEB32C"/>
    <w:lvl w:ilvl="0" w:tplc="94B8DC7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226F9A"/>
    <w:multiLevelType w:val="hybridMultilevel"/>
    <w:tmpl w:val="F36E5F92"/>
    <w:lvl w:ilvl="0" w:tplc="D45A0E96">
      <w:start w:val="1"/>
      <w:numFmt w:val="lowerLetter"/>
      <w:lvlText w:val="%1)"/>
      <w:lvlJc w:val="left"/>
      <w:pPr>
        <w:ind w:left="360" w:hanging="360"/>
      </w:pPr>
      <w:rPr>
        <w:rFonts w:ascii="Arial Narrow" w:eastAsia="Times New Roman" w:hAnsi="Arial Narrow" w:cs="Times New Roman"/>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09A5288"/>
    <w:multiLevelType w:val="hybridMultilevel"/>
    <w:tmpl w:val="94AE4436"/>
    <w:lvl w:ilvl="0" w:tplc="B55C0A2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22324A"/>
    <w:multiLevelType w:val="multilevel"/>
    <w:tmpl w:val="C548FA56"/>
    <w:lvl w:ilvl="0">
      <w:start w:val="10"/>
      <w:numFmt w:val="decimal"/>
      <w:lvlText w:val="%1."/>
      <w:lvlJc w:val="left"/>
      <w:pPr>
        <w:tabs>
          <w:tab w:val="num" w:pos="680"/>
        </w:tabs>
        <w:ind w:left="680" w:hanging="680"/>
      </w:pPr>
      <w:rPr>
        <w:rFonts w:hint="default"/>
      </w:rPr>
    </w:lvl>
    <w:lvl w:ilvl="1">
      <w:start w:val="1"/>
      <w:numFmt w:val="decimal"/>
      <w:lvlText w:val="%1.%2."/>
      <w:lvlJc w:val="left"/>
      <w:pPr>
        <w:tabs>
          <w:tab w:val="num" w:pos="709"/>
        </w:tabs>
        <w:ind w:left="709" w:hanging="596"/>
      </w:pPr>
      <w:rPr>
        <w:rFonts w:asciiTheme="minorHAnsi" w:hAnsiTheme="minorHAnsi" w:cstheme="minorHAnsi" w:hint="default"/>
        <w:b w:val="0"/>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D212D1"/>
    <w:multiLevelType w:val="hybridMultilevel"/>
    <w:tmpl w:val="0C08ED7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273C1D"/>
    <w:multiLevelType w:val="hybridMultilevel"/>
    <w:tmpl w:val="DC2AE4F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3BA4F28"/>
    <w:multiLevelType w:val="hybridMultilevel"/>
    <w:tmpl w:val="E7844C9E"/>
    <w:lvl w:ilvl="0" w:tplc="D0F25F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646ED0"/>
    <w:multiLevelType w:val="hybridMultilevel"/>
    <w:tmpl w:val="94AE4436"/>
    <w:lvl w:ilvl="0" w:tplc="B55C0A2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F7960AA"/>
    <w:multiLevelType w:val="hybridMultilevel"/>
    <w:tmpl w:val="A1B2A36A"/>
    <w:lvl w:ilvl="0" w:tplc="04050001">
      <w:start w:val="1"/>
      <w:numFmt w:val="bullet"/>
      <w:lvlText w:val=""/>
      <w:lvlJc w:val="left"/>
      <w:pPr>
        <w:ind w:left="1211" w:hanging="360"/>
      </w:pPr>
      <w:rPr>
        <w:rFonts w:ascii="Symbol" w:hAnsi="Symbol"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5FD364D5"/>
    <w:multiLevelType w:val="hybridMultilevel"/>
    <w:tmpl w:val="8E2C9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15:restartNumberingAfterBreak="0">
    <w:nsid w:val="7257480D"/>
    <w:multiLevelType w:val="hybridMultilevel"/>
    <w:tmpl w:val="1C1A5B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717ED5"/>
    <w:multiLevelType w:val="hybridMultilevel"/>
    <w:tmpl w:val="F21CD794"/>
    <w:lvl w:ilvl="0" w:tplc="A3C89B1A">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F8D2937"/>
    <w:multiLevelType w:val="hybridMultilevel"/>
    <w:tmpl w:val="A1D4E12E"/>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9"/>
  </w:num>
  <w:num w:numId="2">
    <w:abstractNumId w:val="1"/>
  </w:num>
  <w:num w:numId="3">
    <w:abstractNumId w:val="19"/>
  </w:num>
  <w:num w:numId="4">
    <w:abstractNumId w:val="13"/>
  </w:num>
  <w:num w:numId="5">
    <w:abstractNumId w:val="7"/>
  </w:num>
  <w:num w:numId="6">
    <w:abstractNumId w:val="8"/>
  </w:num>
  <w:num w:numId="7">
    <w:abstractNumId w:val="6"/>
  </w:num>
  <w:num w:numId="8">
    <w:abstractNumId w:val="3"/>
  </w:num>
  <w:num w:numId="9">
    <w:abstractNumId w:val="16"/>
  </w:num>
  <w:num w:numId="10">
    <w:abstractNumId w:val="17"/>
  </w:num>
  <w:num w:numId="11">
    <w:abstractNumId w:val="25"/>
  </w:num>
  <w:num w:numId="12">
    <w:abstractNumId w:val="26"/>
  </w:num>
  <w:num w:numId="13">
    <w:abstractNumId w:val="18"/>
  </w:num>
  <w:num w:numId="14">
    <w:abstractNumId w:val="22"/>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5"/>
  </w:num>
  <w:num w:numId="19">
    <w:abstractNumId w:val="21"/>
  </w:num>
  <w:num w:numId="20">
    <w:abstractNumId w:val="9"/>
  </w:num>
  <w:num w:numId="21">
    <w:abstractNumId w:val="2"/>
  </w:num>
  <w:num w:numId="22">
    <w:abstractNumId w:val="12"/>
  </w:num>
  <w:num w:numId="23">
    <w:abstractNumId w:val="30"/>
  </w:num>
  <w:num w:numId="24">
    <w:abstractNumId w:val="27"/>
  </w:num>
  <w:num w:numId="25">
    <w:abstractNumId w:val="4"/>
  </w:num>
  <w:num w:numId="26">
    <w:abstractNumId w:val="0"/>
  </w:num>
  <w:num w:numId="27">
    <w:abstractNumId w:val="11"/>
  </w:num>
  <w:num w:numId="28">
    <w:abstractNumId w:val="15"/>
  </w:num>
  <w:num w:numId="29">
    <w:abstractNumId w:val="28"/>
  </w:num>
  <w:num w:numId="30">
    <w:abstractNumId w:val="24"/>
  </w:num>
  <w:num w:numId="31">
    <w:abstractNumId w:val="20"/>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na Seibertová">
    <w15:presenceInfo w15:providerId="AD" w15:userId="S-1-5-21-1708537768-1482476501-682003330-15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FA1"/>
    <w:rsid w:val="00000481"/>
    <w:rsid w:val="000015DF"/>
    <w:rsid w:val="00001948"/>
    <w:rsid w:val="00005250"/>
    <w:rsid w:val="00006361"/>
    <w:rsid w:val="00006706"/>
    <w:rsid w:val="00007BC4"/>
    <w:rsid w:val="00007DDF"/>
    <w:rsid w:val="000117CB"/>
    <w:rsid w:val="0001348E"/>
    <w:rsid w:val="0001359D"/>
    <w:rsid w:val="0001374A"/>
    <w:rsid w:val="00013885"/>
    <w:rsid w:val="00014B93"/>
    <w:rsid w:val="00014E87"/>
    <w:rsid w:val="00015B29"/>
    <w:rsid w:val="00016BF1"/>
    <w:rsid w:val="000207BE"/>
    <w:rsid w:val="000218FA"/>
    <w:rsid w:val="000259CD"/>
    <w:rsid w:val="00026CC3"/>
    <w:rsid w:val="0003030A"/>
    <w:rsid w:val="00030942"/>
    <w:rsid w:val="00031E04"/>
    <w:rsid w:val="00032A03"/>
    <w:rsid w:val="00032B3B"/>
    <w:rsid w:val="00033788"/>
    <w:rsid w:val="00034F54"/>
    <w:rsid w:val="00040621"/>
    <w:rsid w:val="00041043"/>
    <w:rsid w:val="000414D3"/>
    <w:rsid w:val="00042C33"/>
    <w:rsid w:val="000430CD"/>
    <w:rsid w:val="00044A15"/>
    <w:rsid w:val="00044ECA"/>
    <w:rsid w:val="00045ACD"/>
    <w:rsid w:val="000468EE"/>
    <w:rsid w:val="00046DD1"/>
    <w:rsid w:val="000471E2"/>
    <w:rsid w:val="00047B2D"/>
    <w:rsid w:val="00052005"/>
    <w:rsid w:val="00052AC8"/>
    <w:rsid w:val="00053F5B"/>
    <w:rsid w:val="0005538B"/>
    <w:rsid w:val="00055A97"/>
    <w:rsid w:val="0005778E"/>
    <w:rsid w:val="00060E01"/>
    <w:rsid w:val="000620A1"/>
    <w:rsid w:val="000650B1"/>
    <w:rsid w:val="00066075"/>
    <w:rsid w:val="000668AB"/>
    <w:rsid w:val="000749ED"/>
    <w:rsid w:val="00075F98"/>
    <w:rsid w:val="000760E5"/>
    <w:rsid w:val="000761CD"/>
    <w:rsid w:val="00076506"/>
    <w:rsid w:val="00076E0A"/>
    <w:rsid w:val="00083473"/>
    <w:rsid w:val="00083C07"/>
    <w:rsid w:val="000846D4"/>
    <w:rsid w:val="00084C41"/>
    <w:rsid w:val="00086B53"/>
    <w:rsid w:val="00087908"/>
    <w:rsid w:val="00091177"/>
    <w:rsid w:val="0009130C"/>
    <w:rsid w:val="00091905"/>
    <w:rsid w:val="00093B91"/>
    <w:rsid w:val="00094012"/>
    <w:rsid w:val="000954F8"/>
    <w:rsid w:val="00096596"/>
    <w:rsid w:val="00097614"/>
    <w:rsid w:val="000979E4"/>
    <w:rsid w:val="000A0F47"/>
    <w:rsid w:val="000A196D"/>
    <w:rsid w:val="000A23C1"/>
    <w:rsid w:val="000A256D"/>
    <w:rsid w:val="000A26B6"/>
    <w:rsid w:val="000A347A"/>
    <w:rsid w:val="000A3F91"/>
    <w:rsid w:val="000A4CD7"/>
    <w:rsid w:val="000A6FBD"/>
    <w:rsid w:val="000A726B"/>
    <w:rsid w:val="000B04DE"/>
    <w:rsid w:val="000B0E8B"/>
    <w:rsid w:val="000B2235"/>
    <w:rsid w:val="000B3B07"/>
    <w:rsid w:val="000B6947"/>
    <w:rsid w:val="000B6B36"/>
    <w:rsid w:val="000C1246"/>
    <w:rsid w:val="000C13AC"/>
    <w:rsid w:val="000C19A1"/>
    <w:rsid w:val="000C1FD6"/>
    <w:rsid w:val="000C464B"/>
    <w:rsid w:val="000C585F"/>
    <w:rsid w:val="000C6BE7"/>
    <w:rsid w:val="000C7B14"/>
    <w:rsid w:val="000D29A3"/>
    <w:rsid w:val="000D2E56"/>
    <w:rsid w:val="000D4D05"/>
    <w:rsid w:val="000D5D0A"/>
    <w:rsid w:val="000D7BDD"/>
    <w:rsid w:val="000E0B1E"/>
    <w:rsid w:val="000E1518"/>
    <w:rsid w:val="000E227D"/>
    <w:rsid w:val="000E34BD"/>
    <w:rsid w:val="000E52BF"/>
    <w:rsid w:val="000E57CC"/>
    <w:rsid w:val="000E61F4"/>
    <w:rsid w:val="000E769E"/>
    <w:rsid w:val="000F1791"/>
    <w:rsid w:val="000F22DE"/>
    <w:rsid w:val="000F243F"/>
    <w:rsid w:val="000F26F5"/>
    <w:rsid w:val="000F2AA2"/>
    <w:rsid w:val="000F45DB"/>
    <w:rsid w:val="000F4800"/>
    <w:rsid w:val="000F4C7D"/>
    <w:rsid w:val="000F5834"/>
    <w:rsid w:val="000F6966"/>
    <w:rsid w:val="000F740E"/>
    <w:rsid w:val="000F7A33"/>
    <w:rsid w:val="00100C3B"/>
    <w:rsid w:val="00102A05"/>
    <w:rsid w:val="00102F40"/>
    <w:rsid w:val="00103408"/>
    <w:rsid w:val="00103796"/>
    <w:rsid w:val="0010408E"/>
    <w:rsid w:val="0010497A"/>
    <w:rsid w:val="001050CC"/>
    <w:rsid w:val="00105281"/>
    <w:rsid w:val="00110424"/>
    <w:rsid w:val="00111BC3"/>
    <w:rsid w:val="00112107"/>
    <w:rsid w:val="001125E2"/>
    <w:rsid w:val="00113505"/>
    <w:rsid w:val="001135F5"/>
    <w:rsid w:val="00113F2F"/>
    <w:rsid w:val="001158E2"/>
    <w:rsid w:val="0011770E"/>
    <w:rsid w:val="00117C11"/>
    <w:rsid w:val="00117D27"/>
    <w:rsid w:val="0012296A"/>
    <w:rsid w:val="001234B2"/>
    <w:rsid w:val="0012369F"/>
    <w:rsid w:val="00123A4C"/>
    <w:rsid w:val="001244DF"/>
    <w:rsid w:val="0012488F"/>
    <w:rsid w:val="00124CD0"/>
    <w:rsid w:val="00125C3D"/>
    <w:rsid w:val="00126D4A"/>
    <w:rsid w:val="00127930"/>
    <w:rsid w:val="00131E76"/>
    <w:rsid w:val="00133427"/>
    <w:rsid w:val="00133659"/>
    <w:rsid w:val="0013371E"/>
    <w:rsid w:val="00133A33"/>
    <w:rsid w:val="001418ED"/>
    <w:rsid w:val="001427CA"/>
    <w:rsid w:val="00142C8E"/>
    <w:rsid w:val="00142F27"/>
    <w:rsid w:val="001434C7"/>
    <w:rsid w:val="00143C9B"/>
    <w:rsid w:val="00144413"/>
    <w:rsid w:val="001464B6"/>
    <w:rsid w:val="001464CB"/>
    <w:rsid w:val="001466B6"/>
    <w:rsid w:val="00147EAB"/>
    <w:rsid w:val="00150C9F"/>
    <w:rsid w:val="00151C70"/>
    <w:rsid w:val="00152CD9"/>
    <w:rsid w:val="00152E77"/>
    <w:rsid w:val="00153864"/>
    <w:rsid w:val="00156F29"/>
    <w:rsid w:val="0015799E"/>
    <w:rsid w:val="0016005C"/>
    <w:rsid w:val="001602AA"/>
    <w:rsid w:val="00160CBA"/>
    <w:rsid w:val="00160E9F"/>
    <w:rsid w:val="00160EEF"/>
    <w:rsid w:val="0016303A"/>
    <w:rsid w:val="00163561"/>
    <w:rsid w:val="00165725"/>
    <w:rsid w:val="00165ACF"/>
    <w:rsid w:val="0016683C"/>
    <w:rsid w:val="00166C97"/>
    <w:rsid w:val="00167575"/>
    <w:rsid w:val="00167DCF"/>
    <w:rsid w:val="00170261"/>
    <w:rsid w:val="00170783"/>
    <w:rsid w:val="00171114"/>
    <w:rsid w:val="001723CC"/>
    <w:rsid w:val="00172991"/>
    <w:rsid w:val="00173399"/>
    <w:rsid w:val="0017375D"/>
    <w:rsid w:val="00175B25"/>
    <w:rsid w:val="00177F9E"/>
    <w:rsid w:val="00180842"/>
    <w:rsid w:val="001816AB"/>
    <w:rsid w:val="00181E51"/>
    <w:rsid w:val="00183144"/>
    <w:rsid w:val="001841A6"/>
    <w:rsid w:val="0018782B"/>
    <w:rsid w:val="00190FE8"/>
    <w:rsid w:val="00192897"/>
    <w:rsid w:val="00193638"/>
    <w:rsid w:val="001948C7"/>
    <w:rsid w:val="001A02D9"/>
    <w:rsid w:val="001A070B"/>
    <w:rsid w:val="001A1966"/>
    <w:rsid w:val="001A3151"/>
    <w:rsid w:val="001A3ABB"/>
    <w:rsid w:val="001A3FEC"/>
    <w:rsid w:val="001B1EC6"/>
    <w:rsid w:val="001B222F"/>
    <w:rsid w:val="001B2A84"/>
    <w:rsid w:val="001B79C1"/>
    <w:rsid w:val="001B7A3D"/>
    <w:rsid w:val="001B7DAC"/>
    <w:rsid w:val="001C0369"/>
    <w:rsid w:val="001C0AC7"/>
    <w:rsid w:val="001C0D78"/>
    <w:rsid w:val="001C111C"/>
    <w:rsid w:val="001C115F"/>
    <w:rsid w:val="001C1B77"/>
    <w:rsid w:val="001C1E67"/>
    <w:rsid w:val="001C3669"/>
    <w:rsid w:val="001C4884"/>
    <w:rsid w:val="001C506E"/>
    <w:rsid w:val="001C549B"/>
    <w:rsid w:val="001C71C8"/>
    <w:rsid w:val="001C73AB"/>
    <w:rsid w:val="001D08BB"/>
    <w:rsid w:val="001D0934"/>
    <w:rsid w:val="001D1638"/>
    <w:rsid w:val="001D20CF"/>
    <w:rsid w:val="001D36BE"/>
    <w:rsid w:val="001D523B"/>
    <w:rsid w:val="001D57DA"/>
    <w:rsid w:val="001D5D86"/>
    <w:rsid w:val="001E0410"/>
    <w:rsid w:val="001E086D"/>
    <w:rsid w:val="001E118B"/>
    <w:rsid w:val="001E28BD"/>
    <w:rsid w:val="001E3B85"/>
    <w:rsid w:val="001E3BB5"/>
    <w:rsid w:val="001E66CD"/>
    <w:rsid w:val="001E7B75"/>
    <w:rsid w:val="001F5051"/>
    <w:rsid w:val="001F7183"/>
    <w:rsid w:val="001F74F6"/>
    <w:rsid w:val="0020110F"/>
    <w:rsid w:val="00205224"/>
    <w:rsid w:val="00207D4F"/>
    <w:rsid w:val="00210E12"/>
    <w:rsid w:val="0021113A"/>
    <w:rsid w:val="00211EA4"/>
    <w:rsid w:val="00212563"/>
    <w:rsid w:val="002158BA"/>
    <w:rsid w:val="0021598D"/>
    <w:rsid w:val="00217781"/>
    <w:rsid w:val="002211E3"/>
    <w:rsid w:val="00221ED6"/>
    <w:rsid w:val="00225360"/>
    <w:rsid w:val="002262BC"/>
    <w:rsid w:val="002270FB"/>
    <w:rsid w:val="002302DE"/>
    <w:rsid w:val="00230B15"/>
    <w:rsid w:val="00232A6D"/>
    <w:rsid w:val="00233298"/>
    <w:rsid w:val="00234EA0"/>
    <w:rsid w:val="0023505B"/>
    <w:rsid w:val="00236E45"/>
    <w:rsid w:val="002371CC"/>
    <w:rsid w:val="00237314"/>
    <w:rsid w:val="00242A4B"/>
    <w:rsid w:val="00242B7A"/>
    <w:rsid w:val="00243C0D"/>
    <w:rsid w:val="00244C2E"/>
    <w:rsid w:val="00245BDC"/>
    <w:rsid w:val="00246C8A"/>
    <w:rsid w:val="002502CF"/>
    <w:rsid w:val="00250B71"/>
    <w:rsid w:val="0025130B"/>
    <w:rsid w:val="00251519"/>
    <w:rsid w:val="002529F6"/>
    <w:rsid w:val="0025407C"/>
    <w:rsid w:val="002544A4"/>
    <w:rsid w:val="002552BC"/>
    <w:rsid w:val="00256AF9"/>
    <w:rsid w:val="00260BD8"/>
    <w:rsid w:val="00260D94"/>
    <w:rsid w:val="00261605"/>
    <w:rsid w:val="00262E89"/>
    <w:rsid w:val="00263437"/>
    <w:rsid w:val="00263CCD"/>
    <w:rsid w:val="0026413A"/>
    <w:rsid w:val="0026594E"/>
    <w:rsid w:val="0026662C"/>
    <w:rsid w:val="00270A57"/>
    <w:rsid w:val="00271134"/>
    <w:rsid w:val="00271BBF"/>
    <w:rsid w:val="00271F64"/>
    <w:rsid w:val="002739F1"/>
    <w:rsid w:val="00274667"/>
    <w:rsid w:val="002854EB"/>
    <w:rsid w:val="0028566B"/>
    <w:rsid w:val="00285D31"/>
    <w:rsid w:val="00285FBD"/>
    <w:rsid w:val="00286D1A"/>
    <w:rsid w:val="002875A9"/>
    <w:rsid w:val="0028794C"/>
    <w:rsid w:val="00287FEE"/>
    <w:rsid w:val="0029021C"/>
    <w:rsid w:val="00291045"/>
    <w:rsid w:val="00291D64"/>
    <w:rsid w:val="00291D78"/>
    <w:rsid w:val="00291EEE"/>
    <w:rsid w:val="002925BC"/>
    <w:rsid w:val="00295BAB"/>
    <w:rsid w:val="002964AF"/>
    <w:rsid w:val="00296B91"/>
    <w:rsid w:val="0029757A"/>
    <w:rsid w:val="002A0221"/>
    <w:rsid w:val="002A0514"/>
    <w:rsid w:val="002A2EB6"/>
    <w:rsid w:val="002A2F9E"/>
    <w:rsid w:val="002A3B75"/>
    <w:rsid w:val="002A3C48"/>
    <w:rsid w:val="002A5193"/>
    <w:rsid w:val="002A6A28"/>
    <w:rsid w:val="002A6BFE"/>
    <w:rsid w:val="002A735A"/>
    <w:rsid w:val="002A7A1C"/>
    <w:rsid w:val="002A7AFB"/>
    <w:rsid w:val="002A7B90"/>
    <w:rsid w:val="002B0542"/>
    <w:rsid w:val="002B195A"/>
    <w:rsid w:val="002B31D7"/>
    <w:rsid w:val="002B329A"/>
    <w:rsid w:val="002B3649"/>
    <w:rsid w:val="002B5A07"/>
    <w:rsid w:val="002B602D"/>
    <w:rsid w:val="002B617D"/>
    <w:rsid w:val="002B670D"/>
    <w:rsid w:val="002B7036"/>
    <w:rsid w:val="002C19FC"/>
    <w:rsid w:val="002C1BF8"/>
    <w:rsid w:val="002C4D69"/>
    <w:rsid w:val="002C52A2"/>
    <w:rsid w:val="002C5BA0"/>
    <w:rsid w:val="002C5D9A"/>
    <w:rsid w:val="002C62C9"/>
    <w:rsid w:val="002C7C4E"/>
    <w:rsid w:val="002D1BF3"/>
    <w:rsid w:val="002D2850"/>
    <w:rsid w:val="002D411B"/>
    <w:rsid w:val="002D4C2F"/>
    <w:rsid w:val="002D6DB0"/>
    <w:rsid w:val="002E0F8F"/>
    <w:rsid w:val="002E20EB"/>
    <w:rsid w:val="002E24C6"/>
    <w:rsid w:val="002E3E6D"/>
    <w:rsid w:val="002E3EC9"/>
    <w:rsid w:val="002E47CF"/>
    <w:rsid w:val="002E544D"/>
    <w:rsid w:val="002E6C75"/>
    <w:rsid w:val="002E6FF0"/>
    <w:rsid w:val="002E771F"/>
    <w:rsid w:val="002F1073"/>
    <w:rsid w:val="002F1336"/>
    <w:rsid w:val="002F16E6"/>
    <w:rsid w:val="002F2E67"/>
    <w:rsid w:val="002F364C"/>
    <w:rsid w:val="002F6295"/>
    <w:rsid w:val="00300A64"/>
    <w:rsid w:val="0030273B"/>
    <w:rsid w:val="00302879"/>
    <w:rsid w:val="00302AB0"/>
    <w:rsid w:val="003039A9"/>
    <w:rsid w:val="00303B6D"/>
    <w:rsid w:val="003061D2"/>
    <w:rsid w:val="00306A8A"/>
    <w:rsid w:val="0030705C"/>
    <w:rsid w:val="003071BD"/>
    <w:rsid w:val="003078B6"/>
    <w:rsid w:val="00310789"/>
    <w:rsid w:val="00310A3B"/>
    <w:rsid w:val="00310B69"/>
    <w:rsid w:val="00311A56"/>
    <w:rsid w:val="00312932"/>
    <w:rsid w:val="003130A8"/>
    <w:rsid w:val="00313292"/>
    <w:rsid w:val="00320682"/>
    <w:rsid w:val="0032333C"/>
    <w:rsid w:val="00325B0D"/>
    <w:rsid w:val="00326059"/>
    <w:rsid w:val="003332A3"/>
    <w:rsid w:val="00334019"/>
    <w:rsid w:val="00334FA0"/>
    <w:rsid w:val="00335BAE"/>
    <w:rsid w:val="003360D7"/>
    <w:rsid w:val="003408EA"/>
    <w:rsid w:val="0034188C"/>
    <w:rsid w:val="00341D6C"/>
    <w:rsid w:val="00342F61"/>
    <w:rsid w:val="00343E8D"/>
    <w:rsid w:val="003440D4"/>
    <w:rsid w:val="003471C5"/>
    <w:rsid w:val="0035059B"/>
    <w:rsid w:val="0035388B"/>
    <w:rsid w:val="00354001"/>
    <w:rsid w:val="00354612"/>
    <w:rsid w:val="003562D0"/>
    <w:rsid w:val="003567F5"/>
    <w:rsid w:val="0035769C"/>
    <w:rsid w:val="00360A46"/>
    <w:rsid w:val="00360DE0"/>
    <w:rsid w:val="00363D1F"/>
    <w:rsid w:val="0036421A"/>
    <w:rsid w:val="00364B55"/>
    <w:rsid w:val="00364CBE"/>
    <w:rsid w:val="00366FCD"/>
    <w:rsid w:val="00367025"/>
    <w:rsid w:val="003676DA"/>
    <w:rsid w:val="00370F50"/>
    <w:rsid w:val="003718D5"/>
    <w:rsid w:val="00372E97"/>
    <w:rsid w:val="00373060"/>
    <w:rsid w:val="00374572"/>
    <w:rsid w:val="00374EB4"/>
    <w:rsid w:val="0037528E"/>
    <w:rsid w:val="00375A3E"/>
    <w:rsid w:val="00381D9A"/>
    <w:rsid w:val="0038210A"/>
    <w:rsid w:val="003825E4"/>
    <w:rsid w:val="003864F2"/>
    <w:rsid w:val="00386C0D"/>
    <w:rsid w:val="003870AD"/>
    <w:rsid w:val="00391AAE"/>
    <w:rsid w:val="0039270F"/>
    <w:rsid w:val="003927F9"/>
    <w:rsid w:val="00392919"/>
    <w:rsid w:val="00393156"/>
    <w:rsid w:val="00394FC3"/>
    <w:rsid w:val="00395D5E"/>
    <w:rsid w:val="003964EC"/>
    <w:rsid w:val="003A26EE"/>
    <w:rsid w:val="003A2BD7"/>
    <w:rsid w:val="003A469B"/>
    <w:rsid w:val="003A55F0"/>
    <w:rsid w:val="003A5616"/>
    <w:rsid w:val="003A6D5D"/>
    <w:rsid w:val="003A7505"/>
    <w:rsid w:val="003B03BC"/>
    <w:rsid w:val="003B17B1"/>
    <w:rsid w:val="003B29BE"/>
    <w:rsid w:val="003B3B3A"/>
    <w:rsid w:val="003B3E97"/>
    <w:rsid w:val="003B4CCE"/>
    <w:rsid w:val="003B60F5"/>
    <w:rsid w:val="003B7396"/>
    <w:rsid w:val="003C0892"/>
    <w:rsid w:val="003C0ECD"/>
    <w:rsid w:val="003C1DC0"/>
    <w:rsid w:val="003C20D5"/>
    <w:rsid w:val="003C4234"/>
    <w:rsid w:val="003C466B"/>
    <w:rsid w:val="003C6EF5"/>
    <w:rsid w:val="003C7850"/>
    <w:rsid w:val="003C7BCE"/>
    <w:rsid w:val="003D1352"/>
    <w:rsid w:val="003D16F1"/>
    <w:rsid w:val="003D1D15"/>
    <w:rsid w:val="003D2DEB"/>
    <w:rsid w:val="003D3C52"/>
    <w:rsid w:val="003D4750"/>
    <w:rsid w:val="003D6AF8"/>
    <w:rsid w:val="003D7A08"/>
    <w:rsid w:val="003E00C2"/>
    <w:rsid w:val="003E1123"/>
    <w:rsid w:val="003E1461"/>
    <w:rsid w:val="003E1F14"/>
    <w:rsid w:val="003E3031"/>
    <w:rsid w:val="003E36DF"/>
    <w:rsid w:val="003E5066"/>
    <w:rsid w:val="003E53CD"/>
    <w:rsid w:val="003E5C72"/>
    <w:rsid w:val="003E6E52"/>
    <w:rsid w:val="003E7DCA"/>
    <w:rsid w:val="003E7F01"/>
    <w:rsid w:val="003F0563"/>
    <w:rsid w:val="003F0B1A"/>
    <w:rsid w:val="003F1344"/>
    <w:rsid w:val="003F15CF"/>
    <w:rsid w:val="003F25F6"/>
    <w:rsid w:val="003F266F"/>
    <w:rsid w:val="003F3AB3"/>
    <w:rsid w:val="003F43C2"/>
    <w:rsid w:val="00400E73"/>
    <w:rsid w:val="00402753"/>
    <w:rsid w:val="0040292D"/>
    <w:rsid w:val="004030D5"/>
    <w:rsid w:val="00404F4F"/>
    <w:rsid w:val="00405300"/>
    <w:rsid w:val="0040722B"/>
    <w:rsid w:val="004126CE"/>
    <w:rsid w:val="004128C0"/>
    <w:rsid w:val="004134C7"/>
    <w:rsid w:val="004155AA"/>
    <w:rsid w:val="00415B29"/>
    <w:rsid w:val="00415CF1"/>
    <w:rsid w:val="0042290C"/>
    <w:rsid w:val="00422A9A"/>
    <w:rsid w:val="00422D50"/>
    <w:rsid w:val="004232FE"/>
    <w:rsid w:val="00424A5C"/>
    <w:rsid w:val="0042709D"/>
    <w:rsid w:val="00427F06"/>
    <w:rsid w:val="004326A0"/>
    <w:rsid w:val="00434F88"/>
    <w:rsid w:val="00437871"/>
    <w:rsid w:val="00441130"/>
    <w:rsid w:val="00442132"/>
    <w:rsid w:val="00443370"/>
    <w:rsid w:val="00443592"/>
    <w:rsid w:val="00443F92"/>
    <w:rsid w:val="004456F3"/>
    <w:rsid w:val="00446570"/>
    <w:rsid w:val="004466C8"/>
    <w:rsid w:val="00447F21"/>
    <w:rsid w:val="00452979"/>
    <w:rsid w:val="0045468D"/>
    <w:rsid w:val="004546D8"/>
    <w:rsid w:val="00454704"/>
    <w:rsid w:val="00454CF3"/>
    <w:rsid w:val="00455CDD"/>
    <w:rsid w:val="0045635E"/>
    <w:rsid w:val="00456C88"/>
    <w:rsid w:val="00456DD4"/>
    <w:rsid w:val="00457B46"/>
    <w:rsid w:val="00460084"/>
    <w:rsid w:val="004604D3"/>
    <w:rsid w:val="00460D22"/>
    <w:rsid w:val="00461033"/>
    <w:rsid w:val="00462A5E"/>
    <w:rsid w:val="00462F31"/>
    <w:rsid w:val="004630D7"/>
    <w:rsid w:val="0046329D"/>
    <w:rsid w:val="00463E3C"/>
    <w:rsid w:val="00463FA1"/>
    <w:rsid w:val="004644FF"/>
    <w:rsid w:val="004656ED"/>
    <w:rsid w:val="00465E80"/>
    <w:rsid w:val="00466320"/>
    <w:rsid w:val="00470000"/>
    <w:rsid w:val="00471478"/>
    <w:rsid w:val="00471C0F"/>
    <w:rsid w:val="00473405"/>
    <w:rsid w:val="0047519C"/>
    <w:rsid w:val="004768E2"/>
    <w:rsid w:val="00476940"/>
    <w:rsid w:val="00477441"/>
    <w:rsid w:val="00481DC1"/>
    <w:rsid w:val="004834C5"/>
    <w:rsid w:val="00483532"/>
    <w:rsid w:val="00483C24"/>
    <w:rsid w:val="004842B4"/>
    <w:rsid w:val="00484832"/>
    <w:rsid w:val="00484F0F"/>
    <w:rsid w:val="004850D2"/>
    <w:rsid w:val="00487155"/>
    <w:rsid w:val="0049330C"/>
    <w:rsid w:val="0049510A"/>
    <w:rsid w:val="004957FB"/>
    <w:rsid w:val="00495AE9"/>
    <w:rsid w:val="004A0366"/>
    <w:rsid w:val="004A0AF4"/>
    <w:rsid w:val="004A21BA"/>
    <w:rsid w:val="004A23EA"/>
    <w:rsid w:val="004A2715"/>
    <w:rsid w:val="004A443C"/>
    <w:rsid w:val="004A683D"/>
    <w:rsid w:val="004A6EDD"/>
    <w:rsid w:val="004B0D5F"/>
    <w:rsid w:val="004B1DFD"/>
    <w:rsid w:val="004B2BA8"/>
    <w:rsid w:val="004B304D"/>
    <w:rsid w:val="004B342D"/>
    <w:rsid w:val="004B3A0A"/>
    <w:rsid w:val="004B57D1"/>
    <w:rsid w:val="004B5FDE"/>
    <w:rsid w:val="004C0386"/>
    <w:rsid w:val="004C4439"/>
    <w:rsid w:val="004C44FB"/>
    <w:rsid w:val="004C4ADD"/>
    <w:rsid w:val="004C6438"/>
    <w:rsid w:val="004D01E8"/>
    <w:rsid w:val="004D163B"/>
    <w:rsid w:val="004D34CB"/>
    <w:rsid w:val="004E0012"/>
    <w:rsid w:val="004E1C7C"/>
    <w:rsid w:val="004E2A80"/>
    <w:rsid w:val="004F1D2F"/>
    <w:rsid w:val="004F210B"/>
    <w:rsid w:val="004F3E27"/>
    <w:rsid w:val="004F410A"/>
    <w:rsid w:val="00500351"/>
    <w:rsid w:val="00500ABA"/>
    <w:rsid w:val="00503E47"/>
    <w:rsid w:val="00504EB5"/>
    <w:rsid w:val="0050585F"/>
    <w:rsid w:val="0050651E"/>
    <w:rsid w:val="005068B4"/>
    <w:rsid w:val="00507C36"/>
    <w:rsid w:val="005106BF"/>
    <w:rsid w:val="00512735"/>
    <w:rsid w:val="00513232"/>
    <w:rsid w:val="00513552"/>
    <w:rsid w:val="005138AF"/>
    <w:rsid w:val="0051448D"/>
    <w:rsid w:val="005162B6"/>
    <w:rsid w:val="005205FB"/>
    <w:rsid w:val="005220DC"/>
    <w:rsid w:val="005223D1"/>
    <w:rsid w:val="00523596"/>
    <w:rsid w:val="0052531B"/>
    <w:rsid w:val="0052541F"/>
    <w:rsid w:val="00525B8E"/>
    <w:rsid w:val="00526847"/>
    <w:rsid w:val="005277B7"/>
    <w:rsid w:val="00530F69"/>
    <w:rsid w:val="005323D4"/>
    <w:rsid w:val="0053319E"/>
    <w:rsid w:val="00536738"/>
    <w:rsid w:val="00543C0C"/>
    <w:rsid w:val="00545964"/>
    <w:rsid w:val="005479AD"/>
    <w:rsid w:val="00550FF1"/>
    <w:rsid w:val="005522DF"/>
    <w:rsid w:val="005531B9"/>
    <w:rsid w:val="005551D0"/>
    <w:rsid w:val="0055550B"/>
    <w:rsid w:val="00557E19"/>
    <w:rsid w:val="005635F0"/>
    <w:rsid w:val="00563AAE"/>
    <w:rsid w:val="00564B70"/>
    <w:rsid w:val="00565B99"/>
    <w:rsid w:val="0056715A"/>
    <w:rsid w:val="005722A0"/>
    <w:rsid w:val="0057335B"/>
    <w:rsid w:val="00573969"/>
    <w:rsid w:val="00573A85"/>
    <w:rsid w:val="00577485"/>
    <w:rsid w:val="005809F3"/>
    <w:rsid w:val="00580F1E"/>
    <w:rsid w:val="0058130E"/>
    <w:rsid w:val="0058141C"/>
    <w:rsid w:val="00583A91"/>
    <w:rsid w:val="005841BF"/>
    <w:rsid w:val="00584BA1"/>
    <w:rsid w:val="0058531D"/>
    <w:rsid w:val="005864AD"/>
    <w:rsid w:val="00590B56"/>
    <w:rsid w:val="00591597"/>
    <w:rsid w:val="00591784"/>
    <w:rsid w:val="005934F3"/>
    <w:rsid w:val="00595845"/>
    <w:rsid w:val="00595C28"/>
    <w:rsid w:val="005969D9"/>
    <w:rsid w:val="005970F0"/>
    <w:rsid w:val="005970FF"/>
    <w:rsid w:val="005974E6"/>
    <w:rsid w:val="00597D2B"/>
    <w:rsid w:val="005A0B5B"/>
    <w:rsid w:val="005A1BE0"/>
    <w:rsid w:val="005A4EC5"/>
    <w:rsid w:val="005A72CB"/>
    <w:rsid w:val="005B0535"/>
    <w:rsid w:val="005B1628"/>
    <w:rsid w:val="005B1BF4"/>
    <w:rsid w:val="005B1EFF"/>
    <w:rsid w:val="005B4E77"/>
    <w:rsid w:val="005B525A"/>
    <w:rsid w:val="005B7A12"/>
    <w:rsid w:val="005C12C6"/>
    <w:rsid w:val="005C1F2E"/>
    <w:rsid w:val="005C1F93"/>
    <w:rsid w:val="005C23EA"/>
    <w:rsid w:val="005C32C4"/>
    <w:rsid w:val="005C3D11"/>
    <w:rsid w:val="005C4DDE"/>
    <w:rsid w:val="005C5CA4"/>
    <w:rsid w:val="005C7584"/>
    <w:rsid w:val="005D029C"/>
    <w:rsid w:val="005D2951"/>
    <w:rsid w:val="005D391E"/>
    <w:rsid w:val="005D4906"/>
    <w:rsid w:val="005D4B43"/>
    <w:rsid w:val="005D559F"/>
    <w:rsid w:val="005D7507"/>
    <w:rsid w:val="005D7FAB"/>
    <w:rsid w:val="005E09E6"/>
    <w:rsid w:val="005E15B3"/>
    <w:rsid w:val="005E197D"/>
    <w:rsid w:val="005E2518"/>
    <w:rsid w:val="005E28DF"/>
    <w:rsid w:val="005E4198"/>
    <w:rsid w:val="005E4440"/>
    <w:rsid w:val="005E5CC5"/>
    <w:rsid w:val="005F14DD"/>
    <w:rsid w:val="005F3F3C"/>
    <w:rsid w:val="005F4276"/>
    <w:rsid w:val="005F4EA8"/>
    <w:rsid w:val="005F5955"/>
    <w:rsid w:val="005F59B4"/>
    <w:rsid w:val="005F5F0F"/>
    <w:rsid w:val="005F6699"/>
    <w:rsid w:val="005F7B05"/>
    <w:rsid w:val="006029A0"/>
    <w:rsid w:val="00603DCE"/>
    <w:rsid w:val="0060418C"/>
    <w:rsid w:val="006054F7"/>
    <w:rsid w:val="0060569F"/>
    <w:rsid w:val="0060712B"/>
    <w:rsid w:val="00607156"/>
    <w:rsid w:val="00612014"/>
    <w:rsid w:val="006141D3"/>
    <w:rsid w:val="00614AD4"/>
    <w:rsid w:val="0061659B"/>
    <w:rsid w:val="006205E3"/>
    <w:rsid w:val="006211FC"/>
    <w:rsid w:val="00621229"/>
    <w:rsid w:val="00621C96"/>
    <w:rsid w:val="00622B26"/>
    <w:rsid w:val="00622DFF"/>
    <w:rsid w:val="00624B98"/>
    <w:rsid w:val="00626ED8"/>
    <w:rsid w:val="00627B75"/>
    <w:rsid w:val="006322D4"/>
    <w:rsid w:val="006328A1"/>
    <w:rsid w:val="006347A2"/>
    <w:rsid w:val="00634951"/>
    <w:rsid w:val="00634F76"/>
    <w:rsid w:val="00635D54"/>
    <w:rsid w:val="00637F31"/>
    <w:rsid w:val="00640EA6"/>
    <w:rsid w:val="006415BE"/>
    <w:rsid w:val="00643431"/>
    <w:rsid w:val="006443A4"/>
    <w:rsid w:val="00645D79"/>
    <w:rsid w:val="00646475"/>
    <w:rsid w:val="006469D5"/>
    <w:rsid w:val="006502DD"/>
    <w:rsid w:val="00651776"/>
    <w:rsid w:val="00652880"/>
    <w:rsid w:val="00653327"/>
    <w:rsid w:val="00653C10"/>
    <w:rsid w:val="00655146"/>
    <w:rsid w:val="00655619"/>
    <w:rsid w:val="00656F67"/>
    <w:rsid w:val="0066027D"/>
    <w:rsid w:val="006604E8"/>
    <w:rsid w:val="0066096D"/>
    <w:rsid w:val="0066138F"/>
    <w:rsid w:val="006613AD"/>
    <w:rsid w:val="00663899"/>
    <w:rsid w:val="00663AE1"/>
    <w:rsid w:val="0066447F"/>
    <w:rsid w:val="00664B45"/>
    <w:rsid w:val="006650E6"/>
    <w:rsid w:val="006676B3"/>
    <w:rsid w:val="006712FA"/>
    <w:rsid w:val="00673ED1"/>
    <w:rsid w:val="0067415E"/>
    <w:rsid w:val="00675C50"/>
    <w:rsid w:val="006774A4"/>
    <w:rsid w:val="00680683"/>
    <w:rsid w:val="00682F75"/>
    <w:rsid w:val="00684989"/>
    <w:rsid w:val="00685D43"/>
    <w:rsid w:val="00686476"/>
    <w:rsid w:val="00687233"/>
    <w:rsid w:val="00687FAA"/>
    <w:rsid w:val="00693A29"/>
    <w:rsid w:val="00694B19"/>
    <w:rsid w:val="00695606"/>
    <w:rsid w:val="00695BFA"/>
    <w:rsid w:val="006964AA"/>
    <w:rsid w:val="0069689A"/>
    <w:rsid w:val="0069709C"/>
    <w:rsid w:val="006974AD"/>
    <w:rsid w:val="006A0330"/>
    <w:rsid w:val="006A0440"/>
    <w:rsid w:val="006A1953"/>
    <w:rsid w:val="006A1ECE"/>
    <w:rsid w:val="006A2F80"/>
    <w:rsid w:val="006A40C7"/>
    <w:rsid w:val="006A46EE"/>
    <w:rsid w:val="006A57EA"/>
    <w:rsid w:val="006A593F"/>
    <w:rsid w:val="006A7600"/>
    <w:rsid w:val="006B191D"/>
    <w:rsid w:val="006B2EF5"/>
    <w:rsid w:val="006B4A1B"/>
    <w:rsid w:val="006B4CF2"/>
    <w:rsid w:val="006B59C7"/>
    <w:rsid w:val="006B6505"/>
    <w:rsid w:val="006B7628"/>
    <w:rsid w:val="006C070F"/>
    <w:rsid w:val="006C0DAF"/>
    <w:rsid w:val="006C201E"/>
    <w:rsid w:val="006C2DC7"/>
    <w:rsid w:val="006C3ED5"/>
    <w:rsid w:val="006C4BCD"/>
    <w:rsid w:val="006C5AD9"/>
    <w:rsid w:val="006C5F30"/>
    <w:rsid w:val="006C61E7"/>
    <w:rsid w:val="006C7A49"/>
    <w:rsid w:val="006C7D2B"/>
    <w:rsid w:val="006D05DC"/>
    <w:rsid w:val="006D120D"/>
    <w:rsid w:val="006D25D2"/>
    <w:rsid w:val="006D3354"/>
    <w:rsid w:val="006D3784"/>
    <w:rsid w:val="006D4773"/>
    <w:rsid w:val="006D594B"/>
    <w:rsid w:val="006D7908"/>
    <w:rsid w:val="006D7B3B"/>
    <w:rsid w:val="006E2C03"/>
    <w:rsid w:val="006E47E5"/>
    <w:rsid w:val="006E523F"/>
    <w:rsid w:val="006F1F2C"/>
    <w:rsid w:val="006F2B8C"/>
    <w:rsid w:val="006F2CC1"/>
    <w:rsid w:val="006F5755"/>
    <w:rsid w:val="006F59CE"/>
    <w:rsid w:val="006F5A67"/>
    <w:rsid w:val="006F7817"/>
    <w:rsid w:val="007016C1"/>
    <w:rsid w:val="00703EC2"/>
    <w:rsid w:val="00703FBE"/>
    <w:rsid w:val="007056BF"/>
    <w:rsid w:val="0070795D"/>
    <w:rsid w:val="00711E1F"/>
    <w:rsid w:val="0071238C"/>
    <w:rsid w:val="007136D3"/>
    <w:rsid w:val="00713996"/>
    <w:rsid w:val="00713D67"/>
    <w:rsid w:val="0071466D"/>
    <w:rsid w:val="00715296"/>
    <w:rsid w:val="0072027C"/>
    <w:rsid w:val="0072153B"/>
    <w:rsid w:val="00721577"/>
    <w:rsid w:val="00723FB5"/>
    <w:rsid w:val="00724683"/>
    <w:rsid w:val="00724CA7"/>
    <w:rsid w:val="00725F4C"/>
    <w:rsid w:val="00726D5A"/>
    <w:rsid w:val="0072720A"/>
    <w:rsid w:val="00727C4A"/>
    <w:rsid w:val="00727F79"/>
    <w:rsid w:val="00730999"/>
    <w:rsid w:val="00731235"/>
    <w:rsid w:val="00731DDA"/>
    <w:rsid w:val="007321C3"/>
    <w:rsid w:val="007332A7"/>
    <w:rsid w:val="00736192"/>
    <w:rsid w:val="00736508"/>
    <w:rsid w:val="007368CA"/>
    <w:rsid w:val="0073703D"/>
    <w:rsid w:val="00737ABB"/>
    <w:rsid w:val="00737C04"/>
    <w:rsid w:val="00737E8E"/>
    <w:rsid w:val="0074155C"/>
    <w:rsid w:val="0074157B"/>
    <w:rsid w:val="00741AFB"/>
    <w:rsid w:val="00741B20"/>
    <w:rsid w:val="0074333A"/>
    <w:rsid w:val="00743E2F"/>
    <w:rsid w:val="0074492A"/>
    <w:rsid w:val="00745B59"/>
    <w:rsid w:val="00747D86"/>
    <w:rsid w:val="0075105B"/>
    <w:rsid w:val="00752461"/>
    <w:rsid w:val="00752BCB"/>
    <w:rsid w:val="007536EB"/>
    <w:rsid w:val="0075376E"/>
    <w:rsid w:val="007539B1"/>
    <w:rsid w:val="007549AB"/>
    <w:rsid w:val="0075728D"/>
    <w:rsid w:val="00760D76"/>
    <w:rsid w:val="007633B8"/>
    <w:rsid w:val="00763520"/>
    <w:rsid w:val="00763564"/>
    <w:rsid w:val="0076507E"/>
    <w:rsid w:val="00766EDB"/>
    <w:rsid w:val="00767318"/>
    <w:rsid w:val="00770A0A"/>
    <w:rsid w:val="00770DF5"/>
    <w:rsid w:val="00772EEE"/>
    <w:rsid w:val="00780738"/>
    <w:rsid w:val="00781184"/>
    <w:rsid w:val="00783FC9"/>
    <w:rsid w:val="00784CD2"/>
    <w:rsid w:val="0078551A"/>
    <w:rsid w:val="0078642E"/>
    <w:rsid w:val="007865DC"/>
    <w:rsid w:val="0078747B"/>
    <w:rsid w:val="00787591"/>
    <w:rsid w:val="0078785E"/>
    <w:rsid w:val="00787BFA"/>
    <w:rsid w:val="00790667"/>
    <w:rsid w:val="00791A3B"/>
    <w:rsid w:val="00792091"/>
    <w:rsid w:val="00793DE5"/>
    <w:rsid w:val="007943B5"/>
    <w:rsid w:val="00795810"/>
    <w:rsid w:val="007A02F3"/>
    <w:rsid w:val="007A0AAF"/>
    <w:rsid w:val="007A0B22"/>
    <w:rsid w:val="007A224D"/>
    <w:rsid w:val="007A29C2"/>
    <w:rsid w:val="007A379A"/>
    <w:rsid w:val="007A3A08"/>
    <w:rsid w:val="007A46B6"/>
    <w:rsid w:val="007A4FCD"/>
    <w:rsid w:val="007A6936"/>
    <w:rsid w:val="007B19C5"/>
    <w:rsid w:val="007B1E5D"/>
    <w:rsid w:val="007B29EC"/>
    <w:rsid w:val="007B2A06"/>
    <w:rsid w:val="007B2AA2"/>
    <w:rsid w:val="007B342B"/>
    <w:rsid w:val="007B7C96"/>
    <w:rsid w:val="007C0022"/>
    <w:rsid w:val="007C0986"/>
    <w:rsid w:val="007C0FB3"/>
    <w:rsid w:val="007C10AD"/>
    <w:rsid w:val="007C1132"/>
    <w:rsid w:val="007C23F2"/>
    <w:rsid w:val="007C3205"/>
    <w:rsid w:val="007C38E9"/>
    <w:rsid w:val="007C3CA0"/>
    <w:rsid w:val="007C4810"/>
    <w:rsid w:val="007C57EA"/>
    <w:rsid w:val="007C5DEB"/>
    <w:rsid w:val="007C7682"/>
    <w:rsid w:val="007D26BC"/>
    <w:rsid w:val="007D3395"/>
    <w:rsid w:val="007D354B"/>
    <w:rsid w:val="007D47A8"/>
    <w:rsid w:val="007D4C11"/>
    <w:rsid w:val="007D7350"/>
    <w:rsid w:val="007D7C81"/>
    <w:rsid w:val="007E1207"/>
    <w:rsid w:val="007E2794"/>
    <w:rsid w:val="007E5113"/>
    <w:rsid w:val="007E6A63"/>
    <w:rsid w:val="007E7467"/>
    <w:rsid w:val="007E7A01"/>
    <w:rsid w:val="007E7B8F"/>
    <w:rsid w:val="007E7B97"/>
    <w:rsid w:val="007F0199"/>
    <w:rsid w:val="007F0CA3"/>
    <w:rsid w:val="007F198D"/>
    <w:rsid w:val="007F4790"/>
    <w:rsid w:val="007F5A9F"/>
    <w:rsid w:val="007F6609"/>
    <w:rsid w:val="007F66EC"/>
    <w:rsid w:val="007F6843"/>
    <w:rsid w:val="007F6FDC"/>
    <w:rsid w:val="007F784B"/>
    <w:rsid w:val="007F7CBE"/>
    <w:rsid w:val="00800E6C"/>
    <w:rsid w:val="00802075"/>
    <w:rsid w:val="00803C25"/>
    <w:rsid w:val="00804289"/>
    <w:rsid w:val="00804692"/>
    <w:rsid w:val="00805061"/>
    <w:rsid w:val="00805258"/>
    <w:rsid w:val="00810B56"/>
    <w:rsid w:val="00810D2F"/>
    <w:rsid w:val="00810D56"/>
    <w:rsid w:val="0081183D"/>
    <w:rsid w:val="00812475"/>
    <w:rsid w:val="00812477"/>
    <w:rsid w:val="00815FAA"/>
    <w:rsid w:val="00816505"/>
    <w:rsid w:val="00817170"/>
    <w:rsid w:val="00817905"/>
    <w:rsid w:val="00817ADD"/>
    <w:rsid w:val="00817B9D"/>
    <w:rsid w:val="00817E7E"/>
    <w:rsid w:val="00820A77"/>
    <w:rsid w:val="00820A9F"/>
    <w:rsid w:val="00820CF7"/>
    <w:rsid w:val="00824795"/>
    <w:rsid w:val="0082519D"/>
    <w:rsid w:val="0082522F"/>
    <w:rsid w:val="008264E3"/>
    <w:rsid w:val="0082704B"/>
    <w:rsid w:val="00827E42"/>
    <w:rsid w:val="008301F0"/>
    <w:rsid w:val="008309BE"/>
    <w:rsid w:val="00834F8B"/>
    <w:rsid w:val="008359C2"/>
    <w:rsid w:val="00837546"/>
    <w:rsid w:val="008404DB"/>
    <w:rsid w:val="008415A5"/>
    <w:rsid w:val="0084214D"/>
    <w:rsid w:val="00843B6C"/>
    <w:rsid w:val="008441BA"/>
    <w:rsid w:val="008450CE"/>
    <w:rsid w:val="0084557C"/>
    <w:rsid w:val="00845B0C"/>
    <w:rsid w:val="00846C94"/>
    <w:rsid w:val="00847C5C"/>
    <w:rsid w:val="008505BC"/>
    <w:rsid w:val="008511BC"/>
    <w:rsid w:val="0085131A"/>
    <w:rsid w:val="00851A3D"/>
    <w:rsid w:val="00853EEC"/>
    <w:rsid w:val="0085582E"/>
    <w:rsid w:val="008575E8"/>
    <w:rsid w:val="00860C03"/>
    <w:rsid w:val="00860E0E"/>
    <w:rsid w:val="008612DC"/>
    <w:rsid w:val="008624FB"/>
    <w:rsid w:val="008631DF"/>
    <w:rsid w:val="00863407"/>
    <w:rsid w:val="00863D06"/>
    <w:rsid w:val="00865F28"/>
    <w:rsid w:val="00866087"/>
    <w:rsid w:val="00867474"/>
    <w:rsid w:val="00867DF0"/>
    <w:rsid w:val="00870E50"/>
    <w:rsid w:val="0087125B"/>
    <w:rsid w:val="00871EBD"/>
    <w:rsid w:val="008723EB"/>
    <w:rsid w:val="00872F52"/>
    <w:rsid w:val="00873397"/>
    <w:rsid w:val="00873777"/>
    <w:rsid w:val="00873A0B"/>
    <w:rsid w:val="00873EB2"/>
    <w:rsid w:val="0087610C"/>
    <w:rsid w:val="0087786F"/>
    <w:rsid w:val="008809A8"/>
    <w:rsid w:val="008810B7"/>
    <w:rsid w:val="0088114B"/>
    <w:rsid w:val="0088118D"/>
    <w:rsid w:val="00881474"/>
    <w:rsid w:val="00881F36"/>
    <w:rsid w:val="00882708"/>
    <w:rsid w:val="00885F36"/>
    <w:rsid w:val="00886E8E"/>
    <w:rsid w:val="0088783B"/>
    <w:rsid w:val="00887EAF"/>
    <w:rsid w:val="008902D7"/>
    <w:rsid w:val="0089039B"/>
    <w:rsid w:val="008941BD"/>
    <w:rsid w:val="00895265"/>
    <w:rsid w:val="00897480"/>
    <w:rsid w:val="008A175A"/>
    <w:rsid w:val="008A2620"/>
    <w:rsid w:val="008B1A82"/>
    <w:rsid w:val="008B2E86"/>
    <w:rsid w:val="008B3478"/>
    <w:rsid w:val="008B4249"/>
    <w:rsid w:val="008B48F8"/>
    <w:rsid w:val="008C00A3"/>
    <w:rsid w:val="008C3B74"/>
    <w:rsid w:val="008C42A9"/>
    <w:rsid w:val="008C43DE"/>
    <w:rsid w:val="008C7B80"/>
    <w:rsid w:val="008D5704"/>
    <w:rsid w:val="008D6435"/>
    <w:rsid w:val="008E0A7A"/>
    <w:rsid w:val="008E2661"/>
    <w:rsid w:val="008E2DFF"/>
    <w:rsid w:val="008E4A6F"/>
    <w:rsid w:val="008E4B96"/>
    <w:rsid w:val="008E55E8"/>
    <w:rsid w:val="008E6116"/>
    <w:rsid w:val="008E6827"/>
    <w:rsid w:val="008E7444"/>
    <w:rsid w:val="008F0267"/>
    <w:rsid w:val="008F0A88"/>
    <w:rsid w:val="008F1DBD"/>
    <w:rsid w:val="008F4F9A"/>
    <w:rsid w:val="00900551"/>
    <w:rsid w:val="00900E6C"/>
    <w:rsid w:val="009030C4"/>
    <w:rsid w:val="00903B28"/>
    <w:rsid w:val="0091078A"/>
    <w:rsid w:val="00912248"/>
    <w:rsid w:val="00912AA1"/>
    <w:rsid w:val="00912E14"/>
    <w:rsid w:val="00915CBD"/>
    <w:rsid w:val="00916696"/>
    <w:rsid w:val="00917165"/>
    <w:rsid w:val="00917313"/>
    <w:rsid w:val="00920A29"/>
    <w:rsid w:val="00920AAE"/>
    <w:rsid w:val="00921A00"/>
    <w:rsid w:val="00922098"/>
    <w:rsid w:val="00924C8A"/>
    <w:rsid w:val="00925407"/>
    <w:rsid w:val="00925A15"/>
    <w:rsid w:val="009272E2"/>
    <w:rsid w:val="00927702"/>
    <w:rsid w:val="00930802"/>
    <w:rsid w:val="009327DF"/>
    <w:rsid w:val="00932A79"/>
    <w:rsid w:val="009347BC"/>
    <w:rsid w:val="009347F9"/>
    <w:rsid w:val="00935432"/>
    <w:rsid w:val="00935592"/>
    <w:rsid w:val="00937F19"/>
    <w:rsid w:val="00940FAC"/>
    <w:rsid w:val="0094565F"/>
    <w:rsid w:val="00945885"/>
    <w:rsid w:val="00946800"/>
    <w:rsid w:val="009553F3"/>
    <w:rsid w:val="009558C4"/>
    <w:rsid w:val="00956FB9"/>
    <w:rsid w:val="0095734F"/>
    <w:rsid w:val="00957353"/>
    <w:rsid w:val="00960033"/>
    <w:rsid w:val="00962D9F"/>
    <w:rsid w:val="009630F4"/>
    <w:rsid w:val="00964341"/>
    <w:rsid w:val="009662B6"/>
    <w:rsid w:val="00966BAF"/>
    <w:rsid w:val="0096721A"/>
    <w:rsid w:val="00972277"/>
    <w:rsid w:val="009733C3"/>
    <w:rsid w:val="0097443D"/>
    <w:rsid w:val="00975922"/>
    <w:rsid w:val="00977AD6"/>
    <w:rsid w:val="009810F5"/>
    <w:rsid w:val="0098194C"/>
    <w:rsid w:val="00981D12"/>
    <w:rsid w:val="009856D1"/>
    <w:rsid w:val="009859EF"/>
    <w:rsid w:val="009869A7"/>
    <w:rsid w:val="009903F9"/>
    <w:rsid w:val="009912B1"/>
    <w:rsid w:val="00992807"/>
    <w:rsid w:val="00992C47"/>
    <w:rsid w:val="00992E22"/>
    <w:rsid w:val="00993D57"/>
    <w:rsid w:val="009944E7"/>
    <w:rsid w:val="00994976"/>
    <w:rsid w:val="00995588"/>
    <w:rsid w:val="009976DF"/>
    <w:rsid w:val="009A1EAF"/>
    <w:rsid w:val="009A284A"/>
    <w:rsid w:val="009A2F17"/>
    <w:rsid w:val="009A3A6B"/>
    <w:rsid w:val="009A3C68"/>
    <w:rsid w:val="009A4D27"/>
    <w:rsid w:val="009A4E26"/>
    <w:rsid w:val="009A5104"/>
    <w:rsid w:val="009A5AA4"/>
    <w:rsid w:val="009A5F82"/>
    <w:rsid w:val="009A7EF3"/>
    <w:rsid w:val="009B1031"/>
    <w:rsid w:val="009B30A6"/>
    <w:rsid w:val="009B3291"/>
    <w:rsid w:val="009B3AE1"/>
    <w:rsid w:val="009B767C"/>
    <w:rsid w:val="009C04EE"/>
    <w:rsid w:val="009C1332"/>
    <w:rsid w:val="009C48AB"/>
    <w:rsid w:val="009C52C0"/>
    <w:rsid w:val="009C5D73"/>
    <w:rsid w:val="009C7C1B"/>
    <w:rsid w:val="009D060A"/>
    <w:rsid w:val="009D3059"/>
    <w:rsid w:val="009D4AA8"/>
    <w:rsid w:val="009D4DE7"/>
    <w:rsid w:val="009D59F0"/>
    <w:rsid w:val="009D6831"/>
    <w:rsid w:val="009D6F3B"/>
    <w:rsid w:val="009D7846"/>
    <w:rsid w:val="009E24E1"/>
    <w:rsid w:val="009E2687"/>
    <w:rsid w:val="009E2906"/>
    <w:rsid w:val="009E3CF5"/>
    <w:rsid w:val="009E3F09"/>
    <w:rsid w:val="009E3FED"/>
    <w:rsid w:val="009E547A"/>
    <w:rsid w:val="009E7C87"/>
    <w:rsid w:val="009F281D"/>
    <w:rsid w:val="009F3363"/>
    <w:rsid w:val="009F3854"/>
    <w:rsid w:val="009F432A"/>
    <w:rsid w:val="009F6333"/>
    <w:rsid w:val="009F670B"/>
    <w:rsid w:val="009F7258"/>
    <w:rsid w:val="00A01D82"/>
    <w:rsid w:val="00A03468"/>
    <w:rsid w:val="00A05660"/>
    <w:rsid w:val="00A07633"/>
    <w:rsid w:val="00A11A74"/>
    <w:rsid w:val="00A121A6"/>
    <w:rsid w:val="00A13286"/>
    <w:rsid w:val="00A149A4"/>
    <w:rsid w:val="00A200BE"/>
    <w:rsid w:val="00A2061A"/>
    <w:rsid w:val="00A21B73"/>
    <w:rsid w:val="00A21FDE"/>
    <w:rsid w:val="00A2404F"/>
    <w:rsid w:val="00A26798"/>
    <w:rsid w:val="00A26D28"/>
    <w:rsid w:val="00A27D8B"/>
    <w:rsid w:val="00A3068C"/>
    <w:rsid w:val="00A30EEA"/>
    <w:rsid w:val="00A311A5"/>
    <w:rsid w:val="00A316DB"/>
    <w:rsid w:val="00A31D84"/>
    <w:rsid w:val="00A3262D"/>
    <w:rsid w:val="00A34CC3"/>
    <w:rsid w:val="00A37704"/>
    <w:rsid w:val="00A40B44"/>
    <w:rsid w:val="00A42393"/>
    <w:rsid w:val="00A45304"/>
    <w:rsid w:val="00A45ADA"/>
    <w:rsid w:val="00A4696D"/>
    <w:rsid w:val="00A46A65"/>
    <w:rsid w:val="00A474D3"/>
    <w:rsid w:val="00A502B4"/>
    <w:rsid w:val="00A50609"/>
    <w:rsid w:val="00A51696"/>
    <w:rsid w:val="00A51841"/>
    <w:rsid w:val="00A520F6"/>
    <w:rsid w:val="00A5253A"/>
    <w:rsid w:val="00A53087"/>
    <w:rsid w:val="00A55101"/>
    <w:rsid w:val="00A55344"/>
    <w:rsid w:val="00A5638F"/>
    <w:rsid w:val="00A56825"/>
    <w:rsid w:val="00A57F8B"/>
    <w:rsid w:val="00A60950"/>
    <w:rsid w:val="00A6318D"/>
    <w:rsid w:val="00A6416E"/>
    <w:rsid w:val="00A64788"/>
    <w:rsid w:val="00A67F69"/>
    <w:rsid w:val="00A7040C"/>
    <w:rsid w:val="00A708CD"/>
    <w:rsid w:val="00A72B70"/>
    <w:rsid w:val="00A7332A"/>
    <w:rsid w:val="00A74FE3"/>
    <w:rsid w:val="00A76DDA"/>
    <w:rsid w:val="00A76E0A"/>
    <w:rsid w:val="00A777A3"/>
    <w:rsid w:val="00A80E12"/>
    <w:rsid w:val="00A82A2C"/>
    <w:rsid w:val="00A82C6F"/>
    <w:rsid w:val="00A852F3"/>
    <w:rsid w:val="00A85358"/>
    <w:rsid w:val="00A912E8"/>
    <w:rsid w:val="00A926A5"/>
    <w:rsid w:val="00A929B1"/>
    <w:rsid w:val="00A93A4F"/>
    <w:rsid w:val="00A94B91"/>
    <w:rsid w:val="00A95633"/>
    <w:rsid w:val="00A9573A"/>
    <w:rsid w:val="00A9718D"/>
    <w:rsid w:val="00A97FBE"/>
    <w:rsid w:val="00AA1A31"/>
    <w:rsid w:val="00AA2657"/>
    <w:rsid w:val="00AA4F9C"/>
    <w:rsid w:val="00AA5999"/>
    <w:rsid w:val="00AA608A"/>
    <w:rsid w:val="00AA6DB7"/>
    <w:rsid w:val="00AA70BE"/>
    <w:rsid w:val="00AB237C"/>
    <w:rsid w:val="00AB25EE"/>
    <w:rsid w:val="00AB28A4"/>
    <w:rsid w:val="00AB2BDD"/>
    <w:rsid w:val="00AB3274"/>
    <w:rsid w:val="00AB342F"/>
    <w:rsid w:val="00AB362C"/>
    <w:rsid w:val="00AB5899"/>
    <w:rsid w:val="00AB6369"/>
    <w:rsid w:val="00AB642D"/>
    <w:rsid w:val="00AB65A4"/>
    <w:rsid w:val="00AC0B86"/>
    <w:rsid w:val="00AC144C"/>
    <w:rsid w:val="00AC31C8"/>
    <w:rsid w:val="00AC3BC8"/>
    <w:rsid w:val="00AC40BF"/>
    <w:rsid w:val="00AC4609"/>
    <w:rsid w:val="00AC478D"/>
    <w:rsid w:val="00AC4AEC"/>
    <w:rsid w:val="00AC4F15"/>
    <w:rsid w:val="00AC690C"/>
    <w:rsid w:val="00AC7718"/>
    <w:rsid w:val="00AD0A95"/>
    <w:rsid w:val="00AD0B17"/>
    <w:rsid w:val="00AD170A"/>
    <w:rsid w:val="00AD21D3"/>
    <w:rsid w:val="00AD3603"/>
    <w:rsid w:val="00AD3B95"/>
    <w:rsid w:val="00AD42DB"/>
    <w:rsid w:val="00AD6677"/>
    <w:rsid w:val="00AD6F80"/>
    <w:rsid w:val="00AD717F"/>
    <w:rsid w:val="00AD7186"/>
    <w:rsid w:val="00AE0746"/>
    <w:rsid w:val="00AE227B"/>
    <w:rsid w:val="00AE3057"/>
    <w:rsid w:val="00AE3111"/>
    <w:rsid w:val="00AE372B"/>
    <w:rsid w:val="00AE396E"/>
    <w:rsid w:val="00AE48E3"/>
    <w:rsid w:val="00AE53EC"/>
    <w:rsid w:val="00AE551E"/>
    <w:rsid w:val="00AF252A"/>
    <w:rsid w:val="00AF3A64"/>
    <w:rsid w:val="00AF4B1E"/>
    <w:rsid w:val="00AF4E33"/>
    <w:rsid w:val="00AF505F"/>
    <w:rsid w:val="00AF53E2"/>
    <w:rsid w:val="00AF6D9B"/>
    <w:rsid w:val="00AF6F4B"/>
    <w:rsid w:val="00AF7198"/>
    <w:rsid w:val="00B032A5"/>
    <w:rsid w:val="00B04222"/>
    <w:rsid w:val="00B05ED1"/>
    <w:rsid w:val="00B06CCD"/>
    <w:rsid w:val="00B10823"/>
    <w:rsid w:val="00B10948"/>
    <w:rsid w:val="00B11D72"/>
    <w:rsid w:val="00B12216"/>
    <w:rsid w:val="00B12540"/>
    <w:rsid w:val="00B1354C"/>
    <w:rsid w:val="00B14012"/>
    <w:rsid w:val="00B1479D"/>
    <w:rsid w:val="00B15491"/>
    <w:rsid w:val="00B16FEE"/>
    <w:rsid w:val="00B1790C"/>
    <w:rsid w:val="00B17E8E"/>
    <w:rsid w:val="00B17EF1"/>
    <w:rsid w:val="00B2138E"/>
    <w:rsid w:val="00B261FC"/>
    <w:rsid w:val="00B272F2"/>
    <w:rsid w:val="00B33C3C"/>
    <w:rsid w:val="00B34118"/>
    <w:rsid w:val="00B36716"/>
    <w:rsid w:val="00B36BC6"/>
    <w:rsid w:val="00B371CD"/>
    <w:rsid w:val="00B37B25"/>
    <w:rsid w:val="00B37CDF"/>
    <w:rsid w:val="00B41462"/>
    <w:rsid w:val="00B423FC"/>
    <w:rsid w:val="00B43CF0"/>
    <w:rsid w:val="00B509D7"/>
    <w:rsid w:val="00B50BF7"/>
    <w:rsid w:val="00B52846"/>
    <w:rsid w:val="00B5392A"/>
    <w:rsid w:val="00B549F7"/>
    <w:rsid w:val="00B57E30"/>
    <w:rsid w:val="00B602F4"/>
    <w:rsid w:val="00B60FCC"/>
    <w:rsid w:val="00B63789"/>
    <w:rsid w:val="00B64972"/>
    <w:rsid w:val="00B6544A"/>
    <w:rsid w:val="00B6657A"/>
    <w:rsid w:val="00B713AE"/>
    <w:rsid w:val="00B73E1A"/>
    <w:rsid w:val="00B75F1C"/>
    <w:rsid w:val="00B766B7"/>
    <w:rsid w:val="00B772BF"/>
    <w:rsid w:val="00B81BC9"/>
    <w:rsid w:val="00B81EAF"/>
    <w:rsid w:val="00B83389"/>
    <w:rsid w:val="00B840B4"/>
    <w:rsid w:val="00B85A25"/>
    <w:rsid w:val="00B86204"/>
    <w:rsid w:val="00B87F92"/>
    <w:rsid w:val="00B9202E"/>
    <w:rsid w:val="00B9221F"/>
    <w:rsid w:val="00B95755"/>
    <w:rsid w:val="00B95B0A"/>
    <w:rsid w:val="00B963D5"/>
    <w:rsid w:val="00B96477"/>
    <w:rsid w:val="00BA09DE"/>
    <w:rsid w:val="00BA2230"/>
    <w:rsid w:val="00BA25A0"/>
    <w:rsid w:val="00BA2C32"/>
    <w:rsid w:val="00BA4318"/>
    <w:rsid w:val="00BA4B2E"/>
    <w:rsid w:val="00BA7441"/>
    <w:rsid w:val="00BB20C6"/>
    <w:rsid w:val="00BB37B5"/>
    <w:rsid w:val="00BB4F13"/>
    <w:rsid w:val="00BB627F"/>
    <w:rsid w:val="00BB6D54"/>
    <w:rsid w:val="00BB70F0"/>
    <w:rsid w:val="00BB71C2"/>
    <w:rsid w:val="00BC142D"/>
    <w:rsid w:val="00BC2C13"/>
    <w:rsid w:val="00BC2DF8"/>
    <w:rsid w:val="00BC3743"/>
    <w:rsid w:val="00BC3E2E"/>
    <w:rsid w:val="00BC5061"/>
    <w:rsid w:val="00BD0F67"/>
    <w:rsid w:val="00BD11EB"/>
    <w:rsid w:val="00BD1614"/>
    <w:rsid w:val="00BD1EEB"/>
    <w:rsid w:val="00BD44C7"/>
    <w:rsid w:val="00BD452D"/>
    <w:rsid w:val="00BD4ACF"/>
    <w:rsid w:val="00BD511D"/>
    <w:rsid w:val="00BD61C7"/>
    <w:rsid w:val="00BE0B28"/>
    <w:rsid w:val="00BE3187"/>
    <w:rsid w:val="00BE31FF"/>
    <w:rsid w:val="00BE332E"/>
    <w:rsid w:val="00BE5E8D"/>
    <w:rsid w:val="00BE6363"/>
    <w:rsid w:val="00BE717D"/>
    <w:rsid w:val="00BE72A3"/>
    <w:rsid w:val="00BE7F4C"/>
    <w:rsid w:val="00BF0867"/>
    <w:rsid w:val="00BF0A04"/>
    <w:rsid w:val="00BF11A8"/>
    <w:rsid w:val="00BF1253"/>
    <w:rsid w:val="00BF26E9"/>
    <w:rsid w:val="00BF3EDE"/>
    <w:rsid w:val="00BF6A7C"/>
    <w:rsid w:val="00BF6BAB"/>
    <w:rsid w:val="00BF74B0"/>
    <w:rsid w:val="00C000DF"/>
    <w:rsid w:val="00C01817"/>
    <w:rsid w:val="00C02DDB"/>
    <w:rsid w:val="00C04F66"/>
    <w:rsid w:val="00C06629"/>
    <w:rsid w:val="00C12D58"/>
    <w:rsid w:val="00C1305D"/>
    <w:rsid w:val="00C1373B"/>
    <w:rsid w:val="00C1572F"/>
    <w:rsid w:val="00C1588D"/>
    <w:rsid w:val="00C16CA4"/>
    <w:rsid w:val="00C20550"/>
    <w:rsid w:val="00C20C08"/>
    <w:rsid w:val="00C21CFA"/>
    <w:rsid w:val="00C227C2"/>
    <w:rsid w:val="00C22FC3"/>
    <w:rsid w:val="00C23432"/>
    <w:rsid w:val="00C25C5D"/>
    <w:rsid w:val="00C2750E"/>
    <w:rsid w:val="00C30E96"/>
    <w:rsid w:val="00C34588"/>
    <w:rsid w:val="00C35D06"/>
    <w:rsid w:val="00C37559"/>
    <w:rsid w:val="00C37C57"/>
    <w:rsid w:val="00C40611"/>
    <w:rsid w:val="00C428F1"/>
    <w:rsid w:val="00C45342"/>
    <w:rsid w:val="00C4744D"/>
    <w:rsid w:val="00C5061C"/>
    <w:rsid w:val="00C50ED1"/>
    <w:rsid w:val="00C5252C"/>
    <w:rsid w:val="00C52E0E"/>
    <w:rsid w:val="00C57BDF"/>
    <w:rsid w:val="00C60F6E"/>
    <w:rsid w:val="00C63154"/>
    <w:rsid w:val="00C639E8"/>
    <w:rsid w:val="00C63C2B"/>
    <w:rsid w:val="00C700AB"/>
    <w:rsid w:val="00C70CCF"/>
    <w:rsid w:val="00C71E16"/>
    <w:rsid w:val="00C73A4A"/>
    <w:rsid w:val="00C75497"/>
    <w:rsid w:val="00C77F1E"/>
    <w:rsid w:val="00C81823"/>
    <w:rsid w:val="00C82912"/>
    <w:rsid w:val="00C833ED"/>
    <w:rsid w:val="00C84A83"/>
    <w:rsid w:val="00C90D35"/>
    <w:rsid w:val="00C91FDE"/>
    <w:rsid w:val="00C93951"/>
    <w:rsid w:val="00C93C9C"/>
    <w:rsid w:val="00C95CA6"/>
    <w:rsid w:val="00C95D82"/>
    <w:rsid w:val="00CA2B51"/>
    <w:rsid w:val="00CA328C"/>
    <w:rsid w:val="00CA39B4"/>
    <w:rsid w:val="00CA450A"/>
    <w:rsid w:val="00CA5441"/>
    <w:rsid w:val="00CB09BD"/>
    <w:rsid w:val="00CB0ABC"/>
    <w:rsid w:val="00CB1755"/>
    <w:rsid w:val="00CB2196"/>
    <w:rsid w:val="00CB28F6"/>
    <w:rsid w:val="00CB2A63"/>
    <w:rsid w:val="00CB33AF"/>
    <w:rsid w:val="00CB47D3"/>
    <w:rsid w:val="00CB6FB6"/>
    <w:rsid w:val="00CC0107"/>
    <w:rsid w:val="00CC0B22"/>
    <w:rsid w:val="00CC19C8"/>
    <w:rsid w:val="00CC1D9F"/>
    <w:rsid w:val="00CC2459"/>
    <w:rsid w:val="00CC3B59"/>
    <w:rsid w:val="00CD0A7C"/>
    <w:rsid w:val="00CD245E"/>
    <w:rsid w:val="00CE08B8"/>
    <w:rsid w:val="00CE0B0B"/>
    <w:rsid w:val="00CE0E16"/>
    <w:rsid w:val="00CE137C"/>
    <w:rsid w:val="00CE2A13"/>
    <w:rsid w:val="00CE3138"/>
    <w:rsid w:val="00CE3853"/>
    <w:rsid w:val="00CE6AD5"/>
    <w:rsid w:val="00CE6D9F"/>
    <w:rsid w:val="00CE7158"/>
    <w:rsid w:val="00CF26C9"/>
    <w:rsid w:val="00CF3933"/>
    <w:rsid w:val="00CF3D96"/>
    <w:rsid w:val="00CF3E94"/>
    <w:rsid w:val="00CF478F"/>
    <w:rsid w:val="00CF5848"/>
    <w:rsid w:val="00CF6C85"/>
    <w:rsid w:val="00D01F74"/>
    <w:rsid w:val="00D0264E"/>
    <w:rsid w:val="00D02739"/>
    <w:rsid w:val="00D0367E"/>
    <w:rsid w:val="00D037F8"/>
    <w:rsid w:val="00D0408F"/>
    <w:rsid w:val="00D04D78"/>
    <w:rsid w:val="00D063F6"/>
    <w:rsid w:val="00D06826"/>
    <w:rsid w:val="00D068F6"/>
    <w:rsid w:val="00D06CD2"/>
    <w:rsid w:val="00D10BAD"/>
    <w:rsid w:val="00D12D14"/>
    <w:rsid w:val="00D13454"/>
    <w:rsid w:val="00D14184"/>
    <w:rsid w:val="00D1610A"/>
    <w:rsid w:val="00D16E43"/>
    <w:rsid w:val="00D21828"/>
    <w:rsid w:val="00D22FD9"/>
    <w:rsid w:val="00D23060"/>
    <w:rsid w:val="00D23480"/>
    <w:rsid w:val="00D24AEF"/>
    <w:rsid w:val="00D30A4B"/>
    <w:rsid w:val="00D31739"/>
    <w:rsid w:val="00D32278"/>
    <w:rsid w:val="00D325A0"/>
    <w:rsid w:val="00D33044"/>
    <w:rsid w:val="00D34A24"/>
    <w:rsid w:val="00D37E3D"/>
    <w:rsid w:val="00D40CBA"/>
    <w:rsid w:val="00D43C08"/>
    <w:rsid w:val="00D43F22"/>
    <w:rsid w:val="00D456FF"/>
    <w:rsid w:val="00D45A22"/>
    <w:rsid w:val="00D464EB"/>
    <w:rsid w:val="00D46B19"/>
    <w:rsid w:val="00D4771B"/>
    <w:rsid w:val="00D47880"/>
    <w:rsid w:val="00D51503"/>
    <w:rsid w:val="00D53291"/>
    <w:rsid w:val="00D53FC7"/>
    <w:rsid w:val="00D553ED"/>
    <w:rsid w:val="00D55B41"/>
    <w:rsid w:val="00D5675A"/>
    <w:rsid w:val="00D61371"/>
    <w:rsid w:val="00D620CF"/>
    <w:rsid w:val="00D62B5E"/>
    <w:rsid w:val="00D62F92"/>
    <w:rsid w:val="00D63D92"/>
    <w:rsid w:val="00D64A87"/>
    <w:rsid w:val="00D72C9A"/>
    <w:rsid w:val="00D74A75"/>
    <w:rsid w:val="00D7581E"/>
    <w:rsid w:val="00D76DA4"/>
    <w:rsid w:val="00D804FC"/>
    <w:rsid w:val="00D80816"/>
    <w:rsid w:val="00D81CE0"/>
    <w:rsid w:val="00D87360"/>
    <w:rsid w:val="00D90EDB"/>
    <w:rsid w:val="00D917C8"/>
    <w:rsid w:val="00D92179"/>
    <w:rsid w:val="00D92A41"/>
    <w:rsid w:val="00D9608D"/>
    <w:rsid w:val="00D96440"/>
    <w:rsid w:val="00D9670A"/>
    <w:rsid w:val="00D968A7"/>
    <w:rsid w:val="00D96E13"/>
    <w:rsid w:val="00DA0264"/>
    <w:rsid w:val="00DA0C92"/>
    <w:rsid w:val="00DA3AE3"/>
    <w:rsid w:val="00DA6717"/>
    <w:rsid w:val="00DA6BA3"/>
    <w:rsid w:val="00DB00FA"/>
    <w:rsid w:val="00DB33BA"/>
    <w:rsid w:val="00DB36CD"/>
    <w:rsid w:val="00DB4E73"/>
    <w:rsid w:val="00DB50E6"/>
    <w:rsid w:val="00DB69AE"/>
    <w:rsid w:val="00DC0905"/>
    <w:rsid w:val="00DC0B06"/>
    <w:rsid w:val="00DC33FF"/>
    <w:rsid w:val="00DC3B40"/>
    <w:rsid w:val="00DD033B"/>
    <w:rsid w:val="00DD0786"/>
    <w:rsid w:val="00DD1465"/>
    <w:rsid w:val="00DD21F1"/>
    <w:rsid w:val="00DD4DF1"/>
    <w:rsid w:val="00DD6703"/>
    <w:rsid w:val="00DD67E3"/>
    <w:rsid w:val="00DE0F16"/>
    <w:rsid w:val="00DE36DB"/>
    <w:rsid w:val="00DE3813"/>
    <w:rsid w:val="00DE38B7"/>
    <w:rsid w:val="00DE3E26"/>
    <w:rsid w:val="00DF0238"/>
    <w:rsid w:val="00DF087A"/>
    <w:rsid w:val="00DF1AA9"/>
    <w:rsid w:val="00DF1BF0"/>
    <w:rsid w:val="00DF21AE"/>
    <w:rsid w:val="00DF39EF"/>
    <w:rsid w:val="00DF41B6"/>
    <w:rsid w:val="00DF5AC6"/>
    <w:rsid w:val="00DF664A"/>
    <w:rsid w:val="00E00117"/>
    <w:rsid w:val="00E0084E"/>
    <w:rsid w:val="00E01116"/>
    <w:rsid w:val="00E01BAE"/>
    <w:rsid w:val="00E01D0E"/>
    <w:rsid w:val="00E048C7"/>
    <w:rsid w:val="00E057EE"/>
    <w:rsid w:val="00E06309"/>
    <w:rsid w:val="00E07F95"/>
    <w:rsid w:val="00E10FB6"/>
    <w:rsid w:val="00E1260C"/>
    <w:rsid w:val="00E13285"/>
    <w:rsid w:val="00E15267"/>
    <w:rsid w:val="00E17200"/>
    <w:rsid w:val="00E17328"/>
    <w:rsid w:val="00E17856"/>
    <w:rsid w:val="00E213BA"/>
    <w:rsid w:val="00E22924"/>
    <w:rsid w:val="00E22DB5"/>
    <w:rsid w:val="00E2335D"/>
    <w:rsid w:val="00E23692"/>
    <w:rsid w:val="00E24597"/>
    <w:rsid w:val="00E26B49"/>
    <w:rsid w:val="00E32ABE"/>
    <w:rsid w:val="00E32AD1"/>
    <w:rsid w:val="00E3446B"/>
    <w:rsid w:val="00E348A0"/>
    <w:rsid w:val="00E34F57"/>
    <w:rsid w:val="00E369A3"/>
    <w:rsid w:val="00E3729C"/>
    <w:rsid w:val="00E3757E"/>
    <w:rsid w:val="00E37630"/>
    <w:rsid w:val="00E405DA"/>
    <w:rsid w:val="00E43EAE"/>
    <w:rsid w:val="00E442AD"/>
    <w:rsid w:val="00E45ED3"/>
    <w:rsid w:val="00E47145"/>
    <w:rsid w:val="00E5020C"/>
    <w:rsid w:val="00E50615"/>
    <w:rsid w:val="00E5095E"/>
    <w:rsid w:val="00E51D0F"/>
    <w:rsid w:val="00E52A73"/>
    <w:rsid w:val="00E52E46"/>
    <w:rsid w:val="00E533AD"/>
    <w:rsid w:val="00E5424B"/>
    <w:rsid w:val="00E54FD8"/>
    <w:rsid w:val="00E5572B"/>
    <w:rsid w:val="00E562B9"/>
    <w:rsid w:val="00E56751"/>
    <w:rsid w:val="00E60762"/>
    <w:rsid w:val="00E60E7B"/>
    <w:rsid w:val="00E61177"/>
    <w:rsid w:val="00E62DF0"/>
    <w:rsid w:val="00E65223"/>
    <w:rsid w:val="00E6522F"/>
    <w:rsid w:val="00E67490"/>
    <w:rsid w:val="00E70046"/>
    <w:rsid w:val="00E7009D"/>
    <w:rsid w:val="00E70805"/>
    <w:rsid w:val="00E72731"/>
    <w:rsid w:val="00E7289D"/>
    <w:rsid w:val="00E733D7"/>
    <w:rsid w:val="00E7415F"/>
    <w:rsid w:val="00E76D1E"/>
    <w:rsid w:val="00E7725A"/>
    <w:rsid w:val="00E777DE"/>
    <w:rsid w:val="00E7783E"/>
    <w:rsid w:val="00E80D63"/>
    <w:rsid w:val="00E81B97"/>
    <w:rsid w:val="00E86526"/>
    <w:rsid w:val="00E90E97"/>
    <w:rsid w:val="00E9289D"/>
    <w:rsid w:val="00E97CBD"/>
    <w:rsid w:val="00EA0F6D"/>
    <w:rsid w:val="00EA19EF"/>
    <w:rsid w:val="00EA437C"/>
    <w:rsid w:val="00EA458E"/>
    <w:rsid w:val="00EA4665"/>
    <w:rsid w:val="00EA6236"/>
    <w:rsid w:val="00EA64F6"/>
    <w:rsid w:val="00EA6598"/>
    <w:rsid w:val="00EA7E91"/>
    <w:rsid w:val="00EB00FC"/>
    <w:rsid w:val="00EB3102"/>
    <w:rsid w:val="00EB3DF2"/>
    <w:rsid w:val="00EB4D8C"/>
    <w:rsid w:val="00EB56B5"/>
    <w:rsid w:val="00EB684D"/>
    <w:rsid w:val="00EB7759"/>
    <w:rsid w:val="00EC1951"/>
    <w:rsid w:val="00EC5E71"/>
    <w:rsid w:val="00EC6896"/>
    <w:rsid w:val="00EC6DA1"/>
    <w:rsid w:val="00EC7149"/>
    <w:rsid w:val="00EC7602"/>
    <w:rsid w:val="00ED0FA0"/>
    <w:rsid w:val="00ED3713"/>
    <w:rsid w:val="00ED39C0"/>
    <w:rsid w:val="00ED3C13"/>
    <w:rsid w:val="00ED6034"/>
    <w:rsid w:val="00ED7898"/>
    <w:rsid w:val="00ED7965"/>
    <w:rsid w:val="00ED7973"/>
    <w:rsid w:val="00EE0878"/>
    <w:rsid w:val="00EE131C"/>
    <w:rsid w:val="00EE280F"/>
    <w:rsid w:val="00EE3AF3"/>
    <w:rsid w:val="00EE4C62"/>
    <w:rsid w:val="00EE7B64"/>
    <w:rsid w:val="00EE7C39"/>
    <w:rsid w:val="00EF0F6F"/>
    <w:rsid w:val="00EF2F22"/>
    <w:rsid w:val="00EF41AF"/>
    <w:rsid w:val="00EF44D6"/>
    <w:rsid w:val="00EF55CD"/>
    <w:rsid w:val="00EF5DEF"/>
    <w:rsid w:val="00EF6D51"/>
    <w:rsid w:val="00F00836"/>
    <w:rsid w:val="00F01688"/>
    <w:rsid w:val="00F017E1"/>
    <w:rsid w:val="00F01B46"/>
    <w:rsid w:val="00F03587"/>
    <w:rsid w:val="00F0444B"/>
    <w:rsid w:val="00F049B3"/>
    <w:rsid w:val="00F0721C"/>
    <w:rsid w:val="00F07A6A"/>
    <w:rsid w:val="00F10540"/>
    <w:rsid w:val="00F13E93"/>
    <w:rsid w:val="00F14076"/>
    <w:rsid w:val="00F15561"/>
    <w:rsid w:val="00F15EAD"/>
    <w:rsid w:val="00F172D3"/>
    <w:rsid w:val="00F172DB"/>
    <w:rsid w:val="00F20467"/>
    <w:rsid w:val="00F20EC7"/>
    <w:rsid w:val="00F212C8"/>
    <w:rsid w:val="00F21D91"/>
    <w:rsid w:val="00F22A02"/>
    <w:rsid w:val="00F230C1"/>
    <w:rsid w:val="00F26B3A"/>
    <w:rsid w:val="00F2788A"/>
    <w:rsid w:val="00F3052C"/>
    <w:rsid w:val="00F30A4D"/>
    <w:rsid w:val="00F30D3B"/>
    <w:rsid w:val="00F30EDB"/>
    <w:rsid w:val="00F31343"/>
    <w:rsid w:val="00F32916"/>
    <w:rsid w:val="00F36DC5"/>
    <w:rsid w:val="00F414BE"/>
    <w:rsid w:val="00F429E1"/>
    <w:rsid w:val="00F45D02"/>
    <w:rsid w:val="00F4627D"/>
    <w:rsid w:val="00F463C5"/>
    <w:rsid w:val="00F46FAE"/>
    <w:rsid w:val="00F47067"/>
    <w:rsid w:val="00F47781"/>
    <w:rsid w:val="00F50AA3"/>
    <w:rsid w:val="00F52369"/>
    <w:rsid w:val="00F53C53"/>
    <w:rsid w:val="00F53FF2"/>
    <w:rsid w:val="00F5456D"/>
    <w:rsid w:val="00F54899"/>
    <w:rsid w:val="00F54A87"/>
    <w:rsid w:val="00F55B12"/>
    <w:rsid w:val="00F56B44"/>
    <w:rsid w:val="00F5758F"/>
    <w:rsid w:val="00F57B06"/>
    <w:rsid w:val="00F57D73"/>
    <w:rsid w:val="00F57D81"/>
    <w:rsid w:val="00F6088F"/>
    <w:rsid w:val="00F6131F"/>
    <w:rsid w:val="00F61EF9"/>
    <w:rsid w:val="00F62911"/>
    <w:rsid w:val="00F6301C"/>
    <w:rsid w:val="00F630D4"/>
    <w:rsid w:val="00F65C43"/>
    <w:rsid w:val="00F663EC"/>
    <w:rsid w:val="00F675AD"/>
    <w:rsid w:val="00F70F85"/>
    <w:rsid w:val="00F72EBD"/>
    <w:rsid w:val="00F72FF5"/>
    <w:rsid w:val="00F73563"/>
    <w:rsid w:val="00F73856"/>
    <w:rsid w:val="00F73962"/>
    <w:rsid w:val="00F74C37"/>
    <w:rsid w:val="00F75051"/>
    <w:rsid w:val="00F75BBE"/>
    <w:rsid w:val="00F75EFB"/>
    <w:rsid w:val="00F76028"/>
    <w:rsid w:val="00F7791E"/>
    <w:rsid w:val="00F83014"/>
    <w:rsid w:val="00F83CEB"/>
    <w:rsid w:val="00F84CF2"/>
    <w:rsid w:val="00F850D7"/>
    <w:rsid w:val="00F851E9"/>
    <w:rsid w:val="00F85B63"/>
    <w:rsid w:val="00F86050"/>
    <w:rsid w:val="00F86A18"/>
    <w:rsid w:val="00F90D1E"/>
    <w:rsid w:val="00F91534"/>
    <w:rsid w:val="00F9181D"/>
    <w:rsid w:val="00F92637"/>
    <w:rsid w:val="00F940A6"/>
    <w:rsid w:val="00F968D6"/>
    <w:rsid w:val="00F97433"/>
    <w:rsid w:val="00FA010B"/>
    <w:rsid w:val="00FA0F37"/>
    <w:rsid w:val="00FA3E0E"/>
    <w:rsid w:val="00FB0CE6"/>
    <w:rsid w:val="00FB4BED"/>
    <w:rsid w:val="00FB4C09"/>
    <w:rsid w:val="00FB6A4A"/>
    <w:rsid w:val="00FC379D"/>
    <w:rsid w:val="00FC654D"/>
    <w:rsid w:val="00FC657F"/>
    <w:rsid w:val="00FC6B28"/>
    <w:rsid w:val="00FC762F"/>
    <w:rsid w:val="00FC7B14"/>
    <w:rsid w:val="00FD0554"/>
    <w:rsid w:val="00FD2BF5"/>
    <w:rsid w:val="00FD2F00"/>
    <w:rsid w:val="00FD4F43"/>
    <w:rsid w:val="00FD590A"/>
    <w:rsid w:val="00FD7173"/>
    <w:rsid w:val="00FD7290"/>
    <w:rsid w:val="00FD7598"/>
    <w:rsid w:val="00FE01CD"/>
    <w:rsid w:val="00FE06A6"/>
    <w:rsid w:val="00FE44AF"/>
    <w:rsid w:val="00FE4A3A"/>
    <w:rsid w:val="00FE4CDC"/>
    <w:rsid w:val="00FE4D97"/>
    <w:rsid w:val="00FE721D"/>
    <w:rsid w:val="00FF0714"/>
    <w:rsid w:val="00FF0DF1"/>
    <w:rsid w:val="00FF1696"/>
    <w:rsid w:val="00FF23AC"/>
    <w:rsid w:val="00FF3931"/>
    <w:rsid w:val="00FF4423"/>
    <w:rsid w:val="00FF61C0"/>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0A973D"/>
  <w15:chartTrackingRefBased/>
  <w15:docId w15:val="{D437DCA0-708E-4B75-814A-CACFBE4C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unhideWhenUsed/>
    <w:rsid w:val="007549AB"/>
    <w:rPr>
      <w:sz w:val="20"/>
      <w:szCs w:val="20"/>
    </w:rPr>
  </w:style>
  <w:style w:type="character" w:customStyle="1" w:styleId="TextkomenteChar">
    <w:name w:val="Text komentáře Char"/>
    <w:basedOn w:val="Standardnpsmoodstavce"/>
    <w:link w:val="Textkomente"/>
    <w:uiPriority w:val="99"/>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8"/>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34"/>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 w:type="paragraph" w:styleId="Odstavecseseznamem">
    <w:name w:val="List Paragraph"/>
    <w:basedOn w:val="Normln"/>
    <w:uiPriority w:val="34"/>
    <w:qFormat/>
    <w:rsid w:val="00607156"/>
    <w:pPr>
      <w:ind w:left="708"/>
    </w:pPr>
  </w:style>
  <w:style w:type="paragraph" w:styleId="Revize">
    <w:name w:val="Revision"/>
    <w:hidden/>
    <w:uiPriority w:val="99"/>
    <w:semiHidden/>
    <w:rsid w:val="001E3B85"/>
    <w:rPr>
      <w:sz w:val="24"/>
      <w:szCs w:val="24"/>
    </w:rPr>
  </w:style>
  <w:style w:type="paragraph" w:styleId="Zkladntext2">
    <w:name w:val="Body Text 2"/>
    <w:basedOn w:val="Normln"/>
    <w:link w:val="Zkladntext2Char"/>
    <w:uiPriority w:val="99"/>
    <w:semiHidden/>
    <w:unhideWhenUsed/>
    <w:rsid w:val="00804692"/>
    <w:pPr>
      <w:spacing w:after="120" w:line="480" w:lineRule="auto"/>
    </w:pPr>
  </w:style>
  <w:style w:type="character" w:customStyle="1" w:styleId="Zkladntext2Char">
    <w:name w:val="Základní text 2 Char"/>
    <w:basedOn w:val="Standardnpsmoodstavce"/>
    <w:link w:val="Zkladntext2"/>
    <w:uiPriority w:val="99"/>
    <w:semiHidden/>
    <w:rsid w:val="008046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671958477">
      <w:bodyDiv w:val="1"/>
      <w:marLeft w:val="0"/>
      <w:marRight w:val="0"/>
      <w:marTop w:val="0"/>
      <w:marBottom w:val="0"/>
      <w:divBdr>
        <w:top w:val="none" w:sz="0" w:space="0" w:color="auto"/>
        <w:left w:val="none" w:sz="0" w:space="0" w:color="auto"/>
        <w:bottom w:val="none" w:sz="0" w:space="0" w:color="auto"/>
        <w:right w:val="none" w:sz="0" w:space="0" w:color="auto"/>
      </w:divBdr>
    </w:div>
    <w:div w:id="676469283">
      <w:bodyDiv w:val="1"/>
      <w:marLeft w:val="0"/>
      <w:marRight w:val="0"/>
      <w:marTop w:val="0"/>
      <w:marBottom w:val="0"/>
      <w:divBdr>
        <w:top w:val="none" w:sz="0" w:space="0" w:color="auto"/>
        <w:left w:val="none" w:sz="0" w:space="0" w:color="auto"/>
        <w:bottom w:val="none" w:sz="0" w:space="0" w:color="auto"/>
        <w:right w:val="none" w:sz="0" w:space="0" w:color="auto"/>
      </w:divBdr>
    </w:div>
    <w:div w:id="936331259">
      <w:bodyDiv w:val="1"/>
      <w:marLeft w:val="0"/>
      <w:marRight w:val="0"/>
      <w:marTop w:val="0"/>
      <w:marBottom w:val="0"/>
      <w:divBdr>
        <w:top w:val="none" w:sz="0" w:space="0" w:color="auto"/>
        <w:left w:val="none" w:sz="0" w:space="0" w:color="auto"/>
        <w:bottom w:val="none" w:sz="0" w:space="0" w:color="auto"/>
        <w:right w:val="none" w:sz="0" w:space="0" w:color="auto"/>
      </w:divBdr>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 w:id="1889872819">
      <w:bodyDiv w:val="1"/>
      <w:marLeft w:val="0"/>
      <w:marRight w:val="0"/>
      <w:marTop w:val="0"/>
      <w:marBottom w:val="0"/>
      <w:divBdr>
        <w:top w:val="none" w:sz="0" w:space="0" w:color="auto"/>
        <w:left w:val="none" w:sz="0" w:space="0" w:color="auto"/>
        <w:bottom w:val="none" w:sz="0" w:space="0" w:color="auto"/>
        <w:right w:val="none" w:sz="0" w:space="0" w:color="auto"/>
      </w:divBdr>
    </w:div>
    <w:div w:id="1977564592">
      <w:bodyDiv w:val="1"/>
      <w:marLeft w:val="0"/>
      <w:marRight w:val="0"/>
      <w:marTop w:val="0"/>
      <w:marBottom w:val="0"/>
      <w:divBdr>
        <w:top w:val="none" w:sz="0" w:space="0" w:color="auto"/>
        <w:left w:val="none" w:sz="0" w:space="0" w:color="auto"/>
        <w:bottom w:val="none" w:sz="0" w:space="0" w:color="auto"/>
        <w:right w:val="none" w:sz="0" w:space="0" w:color="auto"/>
      </w:divBdr>
    </w:div>
    <w:div w:id="205955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va.friedecka@novyjicin.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36ABFA876A5BD428414576E65ABB628" ma:contentTypeVersion="3" ma:contentTypeDescription="Vytvoří nový dokument" ma:contentTypeScope="" ma:versionID="b981a4312dba4ccd748b5d199b9fea7d">
  <xsd:schema xmlns:xsd="http://www.w3.org/2001/XMLSchema" xmlns:xs="http://www.w3.org/2001/XMLSchema" xmlns:p="http://schemas.microsoft.com/office/2006/metadata/properties" targetNamespace="http://schemas.microsoft.com/office/2006/metadata/properties" ma:root="true" ma:fieldsID="d4a500c2d4fa6e98b33db531560cb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E85C9-68E2-4699-A30B-3D9CA86C5150}">
  <ds:schemaRefs>
    <ds:schemaRef ds:uri="http://schemas.microsoft.com/sharepoint/v3/contenttype/forms"/>
  </ds:schemaRefs>
</ds:datastoreItem>
</file>

<file path=customXml/itemProps2.xml><?xml version="1.0" encoding="utf-8"?>
<ds:datastoreItem xmlns:ds="http://schemas.openxmlformats.org/officeDocument/2006/customXml" ds:itemID="{681DA81D-8F4B-4A65-B6BC-B9E6468CC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BE934C9-6D20-4746-90B6-7779A04E09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054FC9-6AA9-4B1A-AE35-A47288F79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5666</Words>
  <Characters>33432</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39020</CharactersWithSpaces>
  <SharedDoc>false</SharedDoc>
  <HLinks>
    <vt:vector size="12" baseType="variant">
      <vt:variant>
        <vt:i4>6422640</vt:i4>
      </vt:variant>
      <vt:variant>
        <vt:i4>3</vt:i4>
      </vt:variant>
      <vt:variant>
        <vt:i4>0</vt:i4>
      </vt:variant>
      <vt:variant>
        <vt:i4>5</vt:i4>
      </vt:variant>
      <vt:variant>
        <vt:lpwstr>mailto:</vt:lpwstr>
      </vt:variant>
      <vt:variant>
        <vt:lpwstr/>
      </vt:variant>
      <vt:variant>
        <vt:i4>4390971</vt:i4>
      </vt:variant>
      <vt:variant>
        <vt:i4>0</vt:i4>
      </vt:variant>
      <vt:variant>
        <vt:i4>0</vt:i4>
      </vt:variant>
      <vt:variant>
        <vt:i4>5</vt:i4>
      </vt:variant>
      <vt:variant>
        <vt:lpwstr>mailto:faktura7027@fs.mfcr.cz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Hana Pithartova</dc:creator>
  <cp:keywords/>
  <cp:lastModifiedBy>Alena Seibertová</cp:lastModifiedBy>
  <cp:revision>13</cp:revision>
  <cp:lastPrinted>2022-08-05T05:39:00Z</cp:lastPrinted>
  <dcterms:created xsi:type="dcterms:W3CDTF">2023-03-02T13:11:00Z</dcterms:created>
  <dcterms:modified xsi:type="dcterms:W3CDTF">2023-04-19T08:39:00Z</dcterms:modified>
</cp:coreProperties>
</file>